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29BCB" w14:textId="2E61F233" w:rsidR="00004256" w:rsidRDefault="00584AF3" w:rsidP="00252541">
      <w:pPr>
        <w:jc w:val="center"/>
      </w:pPr>
      <w:r>
        <w:t xml:space="preserve"> </w:t>
      </w:r>
      <w:r w:rsidR="00A01E7F">
        <w:t xml:space="preserve"> </w:t>
      </w:r>
      <w:r w:rsidR="00D57DB7">
        <w:t xml:space="preserve"> </w:t>
      </w:r>
    </w:p>
    <w:p w14:paraId="03FB6627" w14:textId="36E0E56E" w:rsidR="00E80DB9" w:rsidRPr="00D2164F" w:rsidRDefault="00004256" w:rsidP="00252541">
      <w:pPr>
        <w:jc w:val="center"/>
        <w:rPr>
          <w:b/>
          <w:sz w:val="32"/>
          <w:szCs w:val="32"/>
        </w:rPr>
      </w:pPr>
      <w:r w:rsidRPr="00D2164F">
        <w:rPr>
          <w:b/>
          <w:sz w:val="32"/>
          <w:szCs w:val="32"/>
        </w:rPr>
        <w:t>Mootorsõidukimaksu seadus</w:t>
      </w:r>
    </w:p>
    <w:p w14:paraId="5E8AA33C" w14:textId="77777777" w:rsidR="00004256" w:rsidRDefault="00004256" w:rsidP="00252541"/>
    <w:p w14:paraId="6265F26D" w14:textId="77777777" w:rsidR="00004256" w:rsidRPr="00004256" w:rsidRDefault="00004256" w:rsidP="00252541">
      <w:pPr>
        <w:jc w:val="center"/>
        <w:rPr>
          <w:b/>
        </w:rPr>
      </w:pPr>
      <w:r w:rsidRPr="00004256">
        <w:rPr>
          <w:b/>
        </w:rPr>
        <w:t>1. peatükk</w:t>
      </w:r>
    </w:p>
    <w:p w14:paraId="7C123DC6" w14:textId="61F5D33B" w:rsidR="00004256" w:rsidRPr="00004256" w:rsidRDefault="00252541" w:rsidP="00252541">
      <w:pPr>
        <w:jc w:val="center"/>
        <w:rPr>
          <w:b/>
        </w:rPr>
      </w:pPr>
      <w:r w:rsidRPr="00004256">
        <w:rPr>
          <w:b/>
        </w:rPr>
        <w:t>Üldsätted</w:t>
      </w:r>
    </w:p>
    <w:p w14:paraId="62D8D0A2" w14:textId="77777777" w:rsidR="00004256" w:rsidRDefault="00004256" w:rsidP="00252541">
      <w:pPr>
        <w:jc w:val="center"/>
      </w:pPr>
    </w:p>
    <w:p w14:paraId="7EFCAFAB" w14:textId="0C061736" w:rsidR="00C252A8" w:rsidRPr="00C252A8" w:rsidRDefault="00C252A8" w:rsidP="00252541">
      <w:pPr>
        <w:jc w:val="both"/>
        <w:rPr>
          <w:b/>
        </w:rPr>
      </w:pPr>
      <w:r w:rsidRPr="00C252A8">
        <w:rPr>
          <w:b/>
        </w:rPr>
        <w:t xml:space="preserve">§ </w:t>
      </w:r>
      <w:r w:rsidR="00482EA5">
        <w:rPr>
          <w:b/>
        </w:rPr>
        <w:t>1</w:t>
      </w:r>
      <w:r w:rsidRPr="00C252A8">
        <w:rPr>
          <w:b/>
        </w:rPr>
        <w:t xml:space="preserve">. </w:t>
      </w:r>
      <w:r w:rsidR="00F64BAF">
        <w:rPr>
          <w:b/>
        </w:rPr>
        <w:t>Seaduse reguleerimisala</w:t>
      </w:r>
    </w:p>
    <w:p w14:paraId="66A0671F" w14:textId="32A10394" w:rsidR="00C252A8" w:rsidRDefault="00C252A8" w:rsidP="00252541">
      <w:pPr>
        <w:jc w:val="both"/>
      </w:pPr>
    </w:p>
    <w:p w14:paraId="66130D25" w14:textId="271B4F9B" w:rsidR="00C252A8" w:rsidRDefault="00F64BAF" w:rsidP="00252541">
      <w:pPr>
        <w:jc w:val="both"/>
      </w:pPr>
      <w:r>
        <w:t>Käesolevas seaduses sätestatakse</w:t>
      </w:r>
      <w:r w:rsidR="00C252A8">
        <w:t>:</w:t>
      </w:r>
    </w:p>
    <w:p w14:paraId="5F6C9F18" w14:textId="7E19F697" w:rsidR="00C252A8" w:rsidRDefault="00C252A8" w:rsidP="00252541">
      <w:pPr>
        <w:jc w:val="both"/>
      </w:pPr>
      <w:r>
        <w:t xml:space="preserve">1) mootorsõiduki aastamaks (edaspidi </w:t>
      </w:r>
      <w:r w:rsidRPr="00C252A8">
        <w:rPr>
          <w:i/>
        </w:rPr>
        <w:t>aastamaks</w:t>
      </w:r>
      <w:r>
        <w:t>), mi</w:t>
      </w:r>
      <w:r w:rsidR="000628F0">
        <w:t>llega maksustatakse</w:t>
      </w:r>
      <w:r>
        <w:t xml:space="preserve"> mootorsõiduk</w:t>
      </w:r>
      <w:r w:rsidR="000628F0">
        <w:t xml:space="preserve"> lähtuvalt selle omadustest</w:t>
      </w:r>
      <w:r w:rsidR="00AE5713">
        <w:t>,</w:t>
      </w:r>
      <w:r>
        <w:t xml:space="preserve"> ja</w:t>
      </w:r>
    </w:p>
    <w:p w14:paraId="652037BB" w14:textId="2067181F" w:rsidR="00C252A8" w:rsidRDefault="00C252A8" w:rsidP="00252541">
      <w:pPr>
        <w:jc w:val="both"/>
      </w:pPr>
      <w:r>
        <w:t xml:space="preserve">2) </w:t>
      </w:r>
      <w:commentRangeStart w:id="0"/>
      <w:r>
        <w:t>mootorsõiduki registreerimis</w:t>
      </w:r>
      <w:r w:rsidR="00F64BAF">
        <w:t>tasu</w:t>
      </w:r>
      <w:r>
        <w:t xml:space="preserve"> (edaspidi </w:t>
      </w:r>
      <w:r w:rsidRPr="00C252A8">
        <w:rPr>
          <w:i/>
        </w:rPr>
        <w:t>registreerimis</w:t>
      </w:r>
      <w:r w:rsidR="00F64BAF">
        <w:rPr>
          <w:i/>
        </w:rPr>
        <w:t>tasu</w:t>
      </w:r>
      <w:r>
        <w:t xml:space="preserve">), </w:t>
      </w:r>
      <w:commentRangeEnd w:id="0"/>
      <w:r w:rsidR="00E756C8">
        <w:rPr>
          <w:rStyle w:val="Kommentaariviide"/>
        </w:rPr>
        <w:commentReference w:id="0"/>
      </w:r>
      <w:r>
        <w:t>mi</w:t>
      </w:r>
      <w:r w:rsidR="00F64BAF">
        <w:t xml:space="preserve">da </w:t>
      </w:r>
      <w:r w:rsidR="006878C2">
        <w:t>makstakse</w:t>
      </w:r>
      <w:r w:rsidR="00730E64">
        <w:t xml:space="preserve"> </w:t>
      </w:r>
      <w:r w:rsidR="000628F0">
        <w:t>mootorsõiduk</w:t>
      </w:r>
      <w:r w:rsidR="00776C31">
        <w:t xml:space="preserve">i </w:t>
      </w:r>
      <w:r w:rsidR="00F64BAF">
        <w:t>esmakordsel</w:t>
      </w:r>
      <w:r w:rsidR="002B5343">
        <w:t xml:space="preserve"> Eesti</w:t>
      </w:r>
      <w:r w:rsidR="00F64BAF">
        <w:t xml:space="preserve"> </w:t>
      </w:r>
      <w:r>
        <w:t>liiklusregistris</w:t>
      </w:r>
      <w:r w:rsidR="000628F0">
        <w:t xml:space="preserve"> registreerimi</w:t>
      </w:r>
      <w:r w:rsidR="00F64BAF">
        <w:t>sel</w:t>
      </w:r>
      <w:r>
        <w:t>.</w:t>
      </w:r>
    </w:p>
    <w:p w14:paraId="00607B58" w14:textId="77777777" w:rsidR="00C252A8" w:rsidRPr="00C252A8" w:rsidRDefault="00C252A8" w:rsidP="00252541">
      <w:pPr>
        <w:jc w:val="both"/>
      </w:pPr>
    </w:p>
    <w:p w14:paraId="32C8D2DC" w14:textId="20F8E338" w:rsidR="00004256" w:rsidRPr="00004256" w:rsidRDefault="00C252A8" w:rsidP="00252541">
      <w:pPr>
        <w:jc w:val="both"/>
        <w:rPr>
          <w:b/>
        </w:rPr>
      </w:pPr>
      <w:bookmarkStart w:id="2" w:name="_Hlk145314661"/>
      <w:r>
        <w:rPr>
          <w:b/>
        </w:rPr>
        <w:t xml:space="preserve">§ </w:t>
      </w:r>
      <w:r w:rsidR="00894FB2">
        <w:rPr>
          <w:b/>
        </w:rPr>
        <w:t>2</w:t>
      </w:r>
      <w:r w:rsidR="00004256" w:rsidRPr="00004256">
        <w:rPr>
          <w:b/>
        </w:rPr>
        <w:t>. M</w:t>
      </w:r>
      <w:r w:rsidR="0087314D">
        <w:rPr>
          <w:b/>
        </w:rPr>
        <w:t>ootorsõiduk</w:t>
      </w:r>
    </w:p>
    <w:p w14:paraId="5D4E0D00" w14:textId="77777777" w:rsidR="00004256" w:rsidRDefault="00004256" w:rsidP="00252541">
      <w:pPr>
        <w:jc w:val="both"/>
      </w:pPr>
    </w:p>
    <w:p w14:paraId="165592FE" w14:textId="37E8FBED" w:rsidR="00004256" w:rsidRDefault="00004256" w:rsidP="00252541">
      <w:pPr>
        <w:jc w:val="both"/>
      </w:pPr>
      <w:bookmarkStart w:id="3" w:name="_Hlk147607463"/>
      <w:r>
        <w:t>Mootorsõiduk</w:t>
      </w:r>
      <w:r w:rsidR="0087314D">
        <w:t xml:space="preserve"> käesoleva seaduse tähenduses</w:t>
      </w:r>
      <w:r w:rsidR="007C4BF8">
        <w:t xml:space="preserve"> on</w:t>
      </w:r>
      <w:r w:rsidR="0087314D">
        <w:t xml:space="preserve"> </w:t>
      </w:r>
      <w:r w:rsidR="001F711E">
        <w:t>liiklusregistris registreeritud</w:t>
      </w:r>
      <w:r>
        <w:t>:</w:t>
      </w:r>
    </w:p>
    <w:p w14:paraId="258A7EC8" w14:textId="16E7C8E5" w:rsidR="00AF11C7" w:rsidRPr="00F75E01" w:rsidRDefault="00004256" w:rsidP="00252541">
      <w:pPr>
        <w:jc w:val="both"/>
        <w:rPr>
          <w:color w:val="000000" w:themeColor="text1"/>
        </w:rPr>
      </w:pPr>
      <w:bookmarkStart w:id="4" w:name="_Hlk145586498"/>
      <w:bookmarkEnd w:id="3"/>
      <w:r>
        <w:t xml:space="preserve">1) </w:t>
      </w:r>
      <w:r w:rsidR="007C4BF8" w:rsidRPr="00F75E01">
        <w:rPr>
          <w:color w:val="000000" w:themeColor="text1"/>
        </w:rPr>
        <w:t>L3e-, L4e-, L5e-, L6e-</w:t>
      </w:r>
      <w:r w:rsidR="00AF11C7" w:rsidRPr="00F75E01">
        <w:rPr>
          <w:color w:val="000000" w:themeColor="text1"/>
        </w:rPr>
        <w:t xml:space="preserve"> ja</w:t>
      </w:r>
      <w:r w:rsidR="007C4BF8" w:rsidRPr="00F75E01">
        <w:rPr>
          <w:color w:val="000000" w:themeColor="text1"/>
        </w:rPr>
        <w:t xml:space="preserve"> L7e-</w:t>
      </w:r>
      <w:r w:rsidR="00AF11C7" w:rsidRPr="00F75E01">
        <w:rPr>
          <w:color w:val="000000" w:themeColor="text1"/>
        </w:rPr>
        <w:t>kategooria mootorsõiduk;</w:t>
      </w:r>
    </w:p>
    <w:p w14:paraId="3B614C0E" w14:textId="77777777" w:rsidR="00F75E01" w:rsidRPr="00F75E01" w:rsidRDefault="00F75E01" w:rsidP="00F75E01">
      <w:pPr>
        <w:jc w:val="both"/>
        <w:rPr>
          <w:color w:val="000000" w:themeColor="text1"/>
        </w:rPr>
      </w:pPr>
      <w:r w:rsidRPr="00F75E01">
        <w:rPr>
          <w:color w:val="000000" w:themeColor="text1"/>
        </w:rPr>
        <w:t xml:space="preserve">2) MS2-kategooria ratasmaastikusõiduk; </w:t>
      </w:r>
    </w:p>
    <w:p w14:paraId="1EAF9718" w14:textId="343DB438" w:rsidR="00F75E01" w:rsidRPr="00F75E01" w:rsidRDefault="00F75E01" w:rsidP="00F75E01">
      <w:pPr>
        <w:jc w:val="both"/>
        <w:rPr>
          <w:color w:val="000000" w:themeColor="text1"/>
        </w:rPr>
      </w:pPr>
      <w:r w:rsidRPr="00F75E01">
        <w:rPr>
          <w:color w:val="000000" w:themeColor="text1"/>
        </w:rPr>
        <w:t xml:space="preserve">3) </w:t>
      </w:r>
      <w:r w:rsidR="00A27C8B">
        <w:rPr>
          <w:color w:val="000000" w:themeColor="text1"/>
        </w:rPr>
        <w:t xml:space="preserve">T1b-, </w:t>
      </w:r>
      <w:r w:rsidRPr="00F75E01">
        <w:rPr>
          <w:color w:val="000000" w:themeColor="text1"/>
        </w:rPr>
        <w:t>T3- ja T5-kategooria mootorsõiduk;</w:t>
      </w:r>
    </w:p>
    <w:p w14:paraId="6BF4D384" w14:textId="6228CACB" w:rsidR="00004256" w:rsidRPr="00F75E01" w:rsidRDefault="00AF11C7" w:rsidP="00252541">
      <w:pPr>
        <w:jc w:val="both"/>
        <w:rPr>
          <w:color w:val="000000" w:themeColor="text1"/>
        </w:rPr>
      </w:pPr>
      <w:r w:rsidRPr="00F75E01">
        <w:rPr>
          <w:color w:val="000000" w:themeColor="text1"/>
        </w:rPr>
        <w:t>4</w:t>
      </w:r>
      <w:r w:rsidR="007C4BF8" w:rsidRPr="00F75E01">
        <w:rPr>
          <w:color w:val="000000" w:themeColor="text1"/>
        </w:rPr>
        <w:t xml:space="preserve">) </w:t>
      </w:r>
      <w:r w:rsidR="00004256" w:rsidRPr="00F75E01">
        <w:rPr>
          <w:color w:val="000000" w:themeColor="text1"/>
        </w:rPr>
        <w:t>M1</w:t>
      </w:r>
      <w:r w:rsidR="00AE6563" w:rsidRPr="00F75E01">
        <w:rPr>
          <w:color w:val="000000" w:themeColor="text1"/>
        </w:rPr>
        <w:t>-</w:t>
      </w:r>
      <w:r w:rsidR="00004256" w:rsidRPr="00F75E01">
        <w:rPr>
          <w:color w:val="000000" w:themeColor="text1"/>
        </w:rPr>
        <w:t xml:space="preserve"> ja M1G</w:t>
      </w:r>
      <w:r w:rsidR="00AE6563" w:rsidRPr="00F75E01">
        <w:rPr>
          <w:color w:val="000000" w:themeColor="text1"/>
        </w:rPr>
        <w:t>-</w:t>
      </w:r>
      <w:r w:rsidR="00004256" w:rsidRPr="00F75E01">
        <w:rPr>
          <w:color w:val="000000" w:themeColor="text1"/>
        </w:rPr>
        <w:t xml:space="preserve">kategooria </w:t>
      </w:r>
      <w:r w:rsidR="007A1AFA" w:rsidRPr="00F75E01">
        <w:rPr>
          <w:color w:val="000000" w:themeColor="text1"/>
        </w:rPr>
        <w:t>mootor</w:t>
      </w:r>
      <w:r w:rsidR="00004256" w:rsidRPr="00F75E01">
        <w:rPr>
          <w:color w:val="000000" w:themeColor="text1"/>
        </w:rPr>
        <w:t>sõiduk;</w:t>
      </w:r>
    </w:p>
    <w:p w14:paraId="425EB248" w14:textId="4C392C0B" w:rsidR="00004256" w:rsidRPr="00F75E01" w:rsidRDefault="00AF11C7" w:rsidP="00252541">
      <w:pPr>
        <w:jc w:val="both"/>
        <w:rPr>
          <w:color w:val="000000" w:themeColor="text1"/>
        </w:rPr>
      </w:pPr>
      <w:r w:rsidRPr="00F75E01">
        <w:rPr>
          <w:color w:val="000000" w:themeColor="text1"/>
        </w:rPr>
        <w:t>5</w:t>
      </w:r>
      <w:r w:rsidR="00004256" w:rsidRPr="00F75E01">
        <w:rPr>
          <w:color w:val="000000" w:themeColor="text1"/>
        </w:rPr>
        <w:t>) N1</w:t>
      </w:r>
      <w:r w:rsidR="00AE6563" w:rsidRPr="00F75E01">
        <w:rPr>
          <w:color w:val="000000" w:themeColor="text1"/>
        </w:rPr>
        <w:t>-</w:t>
      </w:r>
      <w:r w:rsidR="00004256" w:rsidRPr="00F75E01">
        <w:rPr>
          <w:color w:val="000000" w:themeColor="text1"/>
        </w:rPr>
        <w:t xml:space="preserve"> ja N1G</w:t>
      </w:r>
      <w:r w:rsidR="00AE6563" w:rsidRPr="00F75E01">
        <w:rPr>
          <w:color w:val="000000" w:themeColor="text1"/>
        </w:rPr>
        <w:t>-</w:t>
      </w:r>
      <w:r w:rsidR="00004256" w:rsidRPr="00F75E01">
        <w:rPr>
          <w:color w:val="000000" w:themeColor="text1"/>
        </w:rPr>
        <w:t xml:space="preserve">kategooria </w:t>
      </w:r>
      <w:r w:rsidR="007A1AFA" w:rsidRPr="00F75E01">
        <w:rPr>
          <w:color w:val="000000" w:themeColor="text1"/>
        </w:rPr>
        <w:t>mootor</w:t>
      </w:r>
      <w:r w:rsidR="00004256" w:rsidRPr="00F75E01">
        <w:rPr>
          <w:color w:val="000000" w:themeColor="text1"/>
        </w:rPr>
        <w:t xml:space="preserve">sõiduk. </w:t>
      </w:r>
      <w:bookmarkEnd w:id="4"/>
    </w:p>
    <w:bookmarkEnd w:id="2"/>
    <w:p w14:paraId="3F34B287" w14:textId="63B1BF1B" w:rsidR="0087314D" w:rsidRDefault="0087314D" w:rsidP="00252541">
      <w:pPr>
        <w:jc w:val="both"/>
      </w:pPr>
    </w:p>
    <w:p w14:paraId="34FD5563" w14:textId="3FA5548C" w:rsidR="0087314D" w:rsidRPr="00351757" w:rsidRDefault="0087314D" w:rsidP="00252541">
      <w:pPr>
        <w:jc w:val="both"/>
        <w:rPr>
          <w:b/>
          <w:bCs/>
        </w:rPr>
      </w:pPr>
      <w:bookmarkStart w:id="5" w:name="_Hlk145314680"/>
      <w:r w:rsidRPr="00351757">
        <w:rPr>
          <w:b/>
          <w:bCs/>
        </w:rPr>
        <w:t xml:space="preserve">§ </w:t>
      </w:r>
      <w:r w:rsidR="00894FB2">
        <w:rPr>
          <w:b/>
          <w:bCs/>
        </w:rPr>
        <w:t>3</w:t>
      </w:r>
      <w:r w:rsidRPr="00351757">
        <w:rPr>
          <w:b/>
          <w:bCs/>
        </w:rPr>
        <w:t xml:space="preserve">. </w:t>
      </w:r>
      <w:ins w:id="6" w:author="Kärt Voor [2]" w:date="2023-10-23T11:00:00Z">
        <w:r w:rsidR="005442EF">
          <w:rPr>
            <w:b/>
            <w:bCs/>
          </w:rPr>
          <w:t>Maksu o</w:t>
        </w:r>
      </w:ins>
      <w:del w:id="7" w:author="Kärt Voor [2]" w:date="2023-10-23T11:00:00Z">
        <w:r w:rsidR="00F64BAF" w:rsidDel="005442EF">
          <w:rPr>
            <w:b/>
            <w:bCs/>
          </w:rPr>
          <w:delText>O</w:delText>
        </w:r>
      </w:del>
      <w:r w:rsidRPr="00351757">
        <w:rPr>
          <w:b/>
          <w:bCs/>
        </w:rPr>
        <w:t>bjekt</w:t>
      </w:r>
    </w:p>
    <w:p w14:paraId="0E80782C" w14:textId="718EE87A" w:rsidR="0087314D" w:rsidRDefault="0087314D" w:rsidP="00252541">
      <w:pPr>
        <w:jc w:val="both"/>
      </w:pPr>
    </w:p>
    <w:p w14:paraId="471A2AC1" w14:textId="3C6B7D06" w:rsidR="00776C31" w:rsidRDefault="00964024" w:rsidP="00252541">
      <w:pPr>
        <w:jc w:val="both"/>
      </w:pPr>
      <w:r>
        <w:t xml:space="preserve">(1) </w:t>
      </w:r>
      <w:r w:rsidR="00F64BAF">
        <w:t>Aastamaksu objekt on</w:t>
      </w:r>
      <w:r w:rsidR="00776C31">
        <w:t>:</w:t>
      </w:r>
    </w:p>
    <w:p w14:paraId="7F787E62" w14:textId="1D6D8282" w:rsidR="0087314D" w:rsidRDefault="00776C31" w:rsidP="00252541">
      <w:pPr>
        <w:jc w:val="both"/>
      </w:pPr>
      <w:r>
        <w:t>1)</w:t>
      </w:r>
      <w:r w:rsidR="000628F0" w:rsidRPr="000628F0">
        <w:t xml:space="preserve"> </w:t>
      </w:r>
      <w:r w:rsidR="0087314D" w:rsidRPr="000628F0">
        <w:t xml:space="preserve">liiklusregistris </w:t>
      </w:r>
      <w:r w:rsidR="00365022" w:rsidRPr="000628F0">
        <w:t>registreeritu</w:t>
      </w:r>
      <w:r w:rsidR="00C230DC" w:rsidRPr="000628F0">
        <w:t>d</w:t>
      </w:r>
      <w:r w:rsidR="0087314D" w:rsidRPr="000628F0">
        <w:t xml:space="preserve"> mootorsõiduk</w:t>
      </w:r>
      <w:r>
        <w:t>;</w:t>
      </w:r>
    </w:p>
    <w:p w14:paraId="0D34652F" w14:textId="02A82DE5" w:rsidR="00776C31" w:rsidRDefault="00776C31" w:rsidP="00252541">
      <w:pPr>
        <w:jc w:val="both"/>
      </w:pPr>
      <w:r>
        <w:t xml:space="preserve">2) </w:t>
      </w:r>
      <w:bookmarkStart w:id="8" w:name="_Hlk145866597"/>
      <w:r>
        <w:t>liiklusregistrist ajutiselt kustutatud või peatatud registrikandega mootorsõiduk</w:t>
      </w:r>
      <w:bookmarkEnd w:id="8"/>
      <w:r>
        <w:t>.</w:t>
      </w:r>
    </w:p>
    <w:p w14:paraId="08F54E16" w14:textId="45C155B2" w:rsidR="00964024" w:rsidRDefault="00964024" w:rsidP="00252541">
      <w:pPr>
        <w:jc w:val="both"/>
      </w:pPr>
    </w:p>
    <w:p w14:paraId="250164E0" w14:textId="6AA44FF2" w:rsidR="00964024" w:rsidRDefault="00964024" w:rsidP="00252541">
      <w:pPr>
        <w:jc w:val="both"/>
      </w:pPr>
      <w:commentRangeStart w:id="9"/>
      <w:r>
        <w:t xml:space="preserve">(2) Registreerimistasu objekt on </w:t>
      </w:r>
      <w:r w:rsidR="006F0833">
        <w:t>mootorsõiduk, mis registreeritakse liiklusregistris</w:t>
      </w:r>
      <w:r>
        <w:t xml:space="preserve">. </w:t>
      </w:r>
      <w:commentRangeEnd w:id="9"/>
      <w:r w:rsidR="00E756C8">
        <w:rPr>
          <w:rStyle w:val="Kommentaariviide"/>
        </w:rPr>
        <w:commentReference w:id="9"/>
      </w:r>
    </w:p>
    <w:p w14:paraId="5E6CA4EF" w14:textId="6DE4365B" w:rsidR="00E72970" w:rsidRDefault="00E72970" w:rsidP="00252541">
      <w:pPr>
        <w:jc w:val="both"/>
      </w:pPr>
    </w:p>
    <w:p w14:paraId="5ED648A1" w14:textId="2ACDAF3C" w:rsidR="00E72970" w:rsidRPr="003E7B7D" w:rsidRDefault="00E72970" w:rsidP="00E72970">
      <w:pPr>
        <w:jc w:val="both"/>
        <w:rPr>
          <w:b/>
        </w:rPr>
      </w:pPr>
      <w:r w:rsidRPr="003E7B7D">
        <w:rPr>
          <w:b/>
        </w:rPr>
        <w:t xml:space="preserve">§ </w:t>
      </w:r>
      <w:r>
        <w:rPr>
          <w:b/>
        </w:rPr>
        <w:t>4</w:t>
      </w:r>
      <w:r w:rsidRPr="003E7B7D">
        <w:rPr>
          <w:b/>
        </w:rPr>
        <w:t xml:space="preserve">. </w:t>
      </w:r>
      <w:commentRangeStart w:id="10"/>
      <w:r w:rsidRPr="003E7B7D">
        <w:rPr>
          <w:b/>
        </w:rPr>
        <w:t xml:space="preserve">Mootorsõidukimaksu </w:t>
      </w:r>
      <w:commentRangeEnd w:id="10"/>
      <w:r w:rsidR="001F1BFD">
        <w:rPr>
          <w:rStyle w:val="Kommentaariviide"/>
        </w:rPr>
        <w:commentReference w:id="10"/>
      </w:r>
      <w:r w:rsidRPr="003E7B7D">
        <w:rPr>
          <w:b/>
        </w:rPr>
        <w:t>laekumine</w:t>
      </w:r>
    </w:p>
    <w:p w14:paraId="5DAD2027" w14:textId="77777777" w:rsidR="00E72970" w:rsidRDefault="00E72970" w:rsidP="00E72970">
      <w:pPr>
        <w:jc w:val="both"/>
      </w:pPr>
    </w:p>
    <w:p w14:paraId="55B765F0" w14:textId="77777777" w:rsidR="00E72970" w:rsidRDefault="00E72970" w:rsidP="00E72970">
      <w:pPr>
        <w:jc w:val="both"/>
      </w:pPr>
      <w:r>
        <w:t xml:space="preserve">Mootorsõidukimaks laekub riigieelarvesse. </w:t>
      </w:r>
    </w:p>
    <w:p w14:paraId="67063738" w14:textId="77CE85FF" w:rsidR="00E72970" w:rsidRDefault="00E72970" w:rsidP="00252541">
      <w:pPr>
        <w:jc w:val="both"/>
      </w:pPr>
    </w:p>
    <w:p w14:paraId="48F7715C" w14:textId="0BDCEFD4" w:rsidR="00E72970" w:rsidRPr="00E72970" w:rsidRDefault="00E72970" w:rsidP="00252541">
      <w:pPr>
        <w:jc w:val="both"/>
        <w:rPr>
          <w:b/>
          <w:bCs/>
        </w:rPr>
      </w:pPr>
      <w:r w:rsidRPr="00E72970">
        <w:rPr>
          <w:b/>
          <w:bCs/>
        </w:rPr>
        <w:t xml:space="preserve">§ 5. </w:t>
      </w:r>
      <w:ins w:id="12" w:author="Kärt Voor [2]" w:date="2023-10-23T11:02:00Z">
        <w:r w:rsidR="00847140">
          <w:rPr>
            <w:b/>
            <w:bCs/>
          </w:rPr>
          <w:t>Maksuh</w:t>
        </w:r>
      </w:ins>
      <w:del w:id="13" w:author="Kärt Voor [2]" w:date="2023-10-23T11:02:00Z">
        <w:r w:rsidRPr="00E72970" w:rsidDel="00847140">
          <w:rPr>
            <w:b/>
            <w:bCs/>
          </w:rPr>
          <w:delText>H</w:delText>
        </w:r>
      </w:del>
      <w:r w:rsidRPr="00E72970">
        <w:rPr>
          <w:b/>
          <w:bCs/>
        </w:rPr>
        <w:t>aldur</w:t>
      </w:r>
    </w:p>
    <w:p w14:paraId="1C223DC8" w14:textId="09964CCA" w:rsidR="00E72970" w:rsidRDefault="00E72970" w:rsidP="00252541">
      <w:pPr>
        <w:jc w:val="both"/>
      </w:pPr>
    </w:p>
    <w:p w14:paraId="660C9442" w14:textId="783091C5" w:rsidR="00E72970" w:rsidRDefault="00E72970" w:rsidP="00252541">
      <w:pPr>
        <w:jc w:val="both"/>
      </w:pPr>
      <w:commentRangeStart w:id="14"/>
      <w:r>
        <w:t>(1) Aastamaksu haldur on Maksu- ja Tolliamet.</w:t>
      </w:r>
      <w:commentRangeEnd w:id="14"/>
      <w:r w:rsidR="00864214">
        <w:rPr>
          <w:rStyle w:val="Kommentaariviide"/>
        </w:rPr>
        <w:commentReference w:id="14"/>
      </w:r>
    </w:p>
    <w:p w14:paraId="7A551937" w14:textId="1B102E00" w:rsidR="00E72970" w:rsidRDefault="00E72970" w:rsidP="00252541">
      <w:pPr>
        <w:jc w:val="both"/>
      </w:pPr>
    </w:p>
    <w:p w14:paraId="56C1813A" w14:textId="5FABE8C6" w:rsidR="00E72970" w:rsidRPr="000628F0" w:rsidRDefault="00E72970" w:rsidP="00252541">
      <w:pPr>
        <w:jc w:val="both"/>
      </w:pPr>
      <w:r>
        <w:t xml:space="preserve">(2) Registreerimistasu haldur on Transpordiamet. </w:t>
      </w:r>
    </w:p>
    <w:bookmarkEnd w:id="5"/>
    <w:p w14:paraId="1B42993F" w14:textId="549BC2C0" w:rsidR="007A1AFA" w:rsidRPr="00782059" w:rsidRDefault="007A1AFA" w:rsidP="00252541">
      <w:pPr>
        <w:jc w:val="both"/>
        <w:rPr>
          <w:b/>
        </w:rPr>
      </w:pPr>
    </w:p>
    <w:p w14:paraId="14710FD9" w14:textId="4A3CE508" w:rsidR="006C664A" w:rsidRPr="006C664A" w:rsidRDefault="0066684E" w:rsidP="00252541">
      <w:pPr>
        <w:jc w:val="center"/>
        <w:rPr>
          <w:b/>
        </w:rPr>
      </w:pPr>
      <w:r>
        <w:rPr>
          <w:b/>
        </w:rPr>
        <w:t>2</w:t>
      </w:r>
      <w:r w:rsidR="006C664A" w:rsidRPr="006C664A">
        <w:rPr>
          <w:b/>
        </w:rPr>
        <w:t>. peatükk</w:t>
      </w:r>
    </w:p>
    <w:p w14:paraId="3B30B208" w14:textId="2173F55B" w:rsidR="00AC6CAB" w:rsidRPr="006C664A" w:rsidRDefault="00F64BAF" w:rsidP="00F64BAF">
      <w:pPr>
        <w:jc w:val="center"/>
        <w:rPr>
          <w:b/>
        </w:rPr>
      </w:pPr>
      <w:r>
        <w:rPr>
          <w:b/>
        </w:rPr>
        <w:t>Aastamaks</w:t>
      </w:r>
    </w:p>
    <w:p w14:paraId="24B36854" w14:textId="11B6293A" w:rsidR="006C664A" w:rsidRDefault="006C664A" w:rsidP="00252541">
      <w:pPr>
        <w:jc w:val="both"/>
      </w:pPr>
    </w:p>
    <w:p w14:paraId="14583DDC" w14:textId="323D741A" w:rsidR="006C664A" w:rsidRPr="006C664A" w:rsidRDefault="00F17BB7" w:rsidP="00252541">
      <w:pPr>
        <w:jc w:val="both"/>
        <w:rPr>
          <w:b/>
        </w:rPr>
      </w:pPr>
      <w:r>
        <w:rPr>
          <w:b/>
        </w:rPr>
        <w:t xml:space="preserve">§ </w:t>
      </w:r>
      <w:r w:rsidR="00E72970">
        <w:rPr>
          <w:b/>
        </w:rPr>
        <w:t>6</w:t>
      </w:r>
      <w:r>
        <w:rPr>
          <w:b/>
        </w:rPr>
        <w:t>. Maksumaksja</w:t>
      </w:r>
    </w:p>
    <w:p w14:paraId="2749D831" w14:textId="56F79B2D" w:rsidR="006C664A" w:rsidRDefault="006C664A" w:rsidP="00252541">
      <w:pPr>
        <w:jc w:val="both"/>
      </w:pPr>
    </w:p>
    <w:p w14:paraId="3FD0D63A" w14:textId="07C19053" w:rsidR="00F26440" w:rsidRDefault="00F26440" w:rsidP="00F26440">
      <w:pPr>
        <w:jc w:val="both"/>
        <w:rPr>
          <w:ins w:id="15" w:author="Kärt Voor [2]" w:date="2023-10-23T11:05:00Z"/>
        </w:rPr>
      </w:pPr>
      <w:ins w:id="16" w:author="Kärt Voor [2]" w:date="2023-10-23T11:05:00Z">
        <w:r>
          <w:t xml:space="preserve">(1) </w:t>
        </w:r>
      </w:ins>
      <w:del w:id="17" w:author="Kärt Voor [2]" w:date="2023-10-23T11:05:00Z">
        <w:r w:rsidR="006C664A" w:rsidDel="00F26440">
          <w:delText xml:space="preserve">(1) </w:delText>
        </w:r>
      </w:del>
      <w:bookmarkStart w:id="18" w:name="_Hlk145587339"/>
      <w:r w:rsidR="006C664A">
        <w:t>Aastamaksu</w:t>
      </w:r>
      <w:r w:rsidR="006C664A" w:rsidRPr="00447270">
        <w:t xml:space="preserve"> maksa</w:t>
      </w:r>
      <w:r w:rsidR="00E07B8C">
        <w:t>b</w:t>
      </w:r>
      <w:ins w:id="19" w:author="Kärt Voor [2]" w:date="2023-10-23T11:05:00Z">
        <w:r>
          <w:t>:</w:t>
        </w:r>
      </w:ins>
      <w:r w:rsidR="006C664A" w:rsidRPr="00447270">
        <w:t xml:space="preserve"> </w:t>
      </w:r>
    </w:p>
    <w:p w14:paraId="03503B43" w14:textId="78249239" w:rsidR="00F26440" w:rsidRDefault="00F26440" w:rsidP="00F26440">
      <w:pPr>
        <w:rPr>
          <w:ins w:id="20" w:author="Kärt Voor [2]" w:date="2023-10-23T11:05:00Z"/>
        </w:rPr>
      </w:pPr>
      <w:ins w:id="21" w:author="Kärt Voor [2]" w:date="2023-10-23T11:05:00Z">
        <w:r>
          <w:t>1)</w:t>
        </w:r>
      </w:ins>
      <w:ins w:id="22" w:author="Kärt Voor [2]" w:date="2023-10-23T11:06:00Z">
        <w:r w:rsidR="00F73919">
          <w:t xml:space="preserve"> </w:t>
        </w:r>
      </w:ins>
      <w:del w:id="23" w:author="Kärt Voor" w:date="2023-11-03T10:14:00Z">
        <w:r w:rsidR="006C664A" w:rsidRPr="00447270" w:rsidDel="001F6000">
          <w:delText xml:space="preserve">liiklusregistris registreeritud </w:delText>
        </w:r>
      </w:del>
      <w:r w:rsidR="006C664A" w:rsidRPr="00447270">
        <w:t>mootorsõiduk</w:t>
      </w:r>
      <w:r w:rsidR="00E07B8C">
        <w:t>i omanik</w:t>
      </w:r>
      <w:ins w:id="24" w:author="Kärt Voor [2]" w:date="2023-10-23T11:05:00Z">
        <w:r>
          <w:t>;</w:t>
        </w:r>
      </w:ins>
      <w:del w:id="25" w:author="Kärt Voor [2]" w:date="2023-10-23T11:05:00Z">
        <w:r w:rsidR="00AD2444" w:rsidDel="00F26440">
          <w:delText>,</w:delText>
        </w:r>
      </w:del>
      <w:r w:rsidR="00AD2444">
        <w:t xml:space="preserve"> </w:t>
      </w:r>
    </w:p>
    <w:p w14:paraId="712CF150" w14:textId="55F53888" w:rsidR="006C664A" w:rsidRDefault="00F26440">
      <w:pPr>
        <w:pPrChange w:id="26" w:author="Kärt Voor [2]" w:date="2023-10-23T11:05:00Z">
          <w:pPr>
            <w:jc w:val="both"/>
          </w:pPr>
        </w:pPrChange>
      </w:pPr>
      <w:ins w:id="27" w:author="Kärt Voor [2]" w:date="2023-10-23T11:05:00Z">
        <w:r>
          <w:lastRenderedPageBreak/>
          <w:t xml:space="preserve">2) </w:t>
        </w:r>
      </w:ins>
      <w:r w:rsidR="00AD2444">
        <w:t xml:space="preserve">liiklusseaduse </w:t>
      </w:r>
      <w:ins w:id="28" w:author="Kärt Voor [2]" w:date="2023-10-23T11:03:00Z">
        <w:r>
          <w:t xml:space="preserve">§ 2 punkti 93 </w:t>
        </w:r>
      </w:ins>
      <w:r w:rsidR="00AD2444">
        <w:t>tähenduses vastutava kasutaja olemasolul</w:t>
      </w:r>
      <w:r w:rsidR="00E07B8C">
        <w:t xml:space="preserve"> vastutav kasutaja, </w:t>
      </w:r>
      <w:commentRangeStart w:id="29"/>
      <w:r w:rsidR="006C664A" w:rsidRPr="00004256">
        <w:t>kaasa arv</w:t>
      </w:r>
      <w:r w:rsidR="006C664A">
        <w:t xml:space="preserve">atud </w:t>
      </w:r>
      <w:commentRangeEnd w:id="29"/>
      <w:r w:rsidR="00864214">
        <w:rPr>
          <w:rStyle w:val="Kommentaariviide"/>
        </w:rPr>
        <w:commentReference w:id="29"/>
      </w:r>
      <w:r w:rsidR="006C664A">
        <w:t>avalik-õiguslik juriidili</w:t>
      </w:r>
      <w:r w:rsidR="00AE5713">
        <w:t>ne</w:t>
      </w:r>
      <w:r w:rsidR="006C664A" w:rsidRPr="00004256">
        <w:t xml:space="preserve"> isik</w:t>
      </w:r>
      <w:ins w:id="31" w:author="Kärt Voor [2]" w:date="2023-10-23T11:05:00Z">
        <w:r>
          <w:t>, riigi</w:t>
        </w:r>
      </w:ins>
      <w:ins w:id="32" w:author="Kärt Voor [2]" w:date="2023-10-23T11:06:00Z">
        <w:r>
          <w:t>- ja</w:t>
        </w:r>
      </w:ins>
      <w:ins w:id="33" w:author="Kärt Voor [2]" w:date="2023-10-23T11:05:00Z">
        <w:r>
          <w:t xml:space="preserve"> kohaliku omavalitsuse </w:t>
        </w:r>
      </w:ins>
      <w:ins w:id="34" w:author="Kärt Voor" w:date="2023-11-03T11:49:00Z">
        <w:r w:rsidR="009C17D4">
          <w:t xml:space="preserve">üksuse </w:t>
        </w:r>
      </w:ins>
      <w:ins w:id="35" w:author="Kärt Voor [2]" w:date="2023-10-23T11:05:00Z">
        <w:r>
          <w:t>asutus.</w:t>
        </w:r>
      </w:ins>
      <w:r w:rsidR="006C664A" w:rsidRPr="00004256">
        <w:t xml:space="preserve"> </w:t>
      </w:r>
      <w:del w:id="36" w:author="Kärt Voor [2]" w:date="2023-10-23T11:06:00Z">
        <w:r w:rsidR="006C664A" w:rsidRPr="00004256" w:rsidDel="00F26440">
          <w:delText>või riigi-, valla- või linnaasutus</w:delText>
        </w:r>
        <w:r w:rsidR="006C664A" w:rsidRPr="00447270" w:rsidDel="00F26440">
          <w:delText xml:space="preserve">. </w:delText>
        </w:r>
      </w:del>
      <w:bookmarkStart w:id="37" w:name="_Hlk145587603"/>
      <w:bookmarkEnd w:id="18"/>
    </w:p>
    <w:p w14:paraId="653D097F" w14:textId="49A4118B" w:rsidR="00485F32" w:rsidRDefault="00485F32" w:rsidP="00252541">
      <w:pPr>
        <w:jc w:val="both"/>
      </w:pPr>
    </w:p>
    <w:p w14:paraId="3641E05B" w14:textId="69AE5BAD" w:rsidR="00485F32" w:rsidRDefault="00485F32" w:rsidP="00252541">
      <w:pPr>
        <w:jc w:val="both"/>
      </w:pPr>
      <w:commentRangeStart w:id="38"/>
      <w:r w:rsidRPr="00730E64">
        <w:t>(</w:t>
      </w:r>
      <w:r w:rsidR="00AD2444">
        <w:t>2</w:t>
      </w:r>
      <w:r w:rsidRPr="00730E64">
        <w:t>) Maksumaksja vastutab liiklusregistrile esitatud andmete õigsuse eest.</w:t>
      </w:r>
      <w:commentRangeEnd w:id="38"/>
      <w:r w:rsidR="00E15853">
        <w:rPr>
          <w:rStyle w:val="Kommentaariviide"/>
        </w:rPr>
        <w:commentReference w:id="38"/>
      </w:r>
    </w:p>
    <w:bookmarkEnd w:id="37"/>
    <w:p w14:paraId="74090335" w14:textId="77777777" w:rsidR="006C664A" w:rsidRDefault="006C664A" w:rsidP="00252541">
      <w:pPr>
        <w:jc w:val="both"/>
      </w:pPr>
    </w:p>
    <w:p w14:paraId="3C572E1D" w14:textId="46B3987D" w:rsidR="006C664A" w:rsidRPr="006C664A" w:rsidRDefault="006C664A" w:rsidP="00252541">
      <w:pPr>
        <w:jc w:val="both"/>
        <w:rPr>
          <w:b/>
        </w:rPr>
      </w:pPr>
      <w:r w:rsidRPr="006C664A">
        <w:rPr>
          <w:b/>
        </w:rPr>
        <w:t xml:space="preserve">§ </w:t>
      </w:r>
      <w:r w:rsidR="00E72970">
        <w:rPr>
          <w:b/>
        </w:rPr>
        <w:t>7</w:t>
      </w:r>
      <w:r w:rsidRPr="006C664A">
        <w:rPr>
          <w:b/>
        </w:rPr>
        <w:t>. Maksukohustus</w:t>
      </w:r>
    </w:p>
    <w:p w14:paraId="10837851" w14:textId="1EAB6FF4" w:rsidR="006C664A" w:rsidRDefault="006C664A" w:rsidP="00252541">
      <w:pPr>
        <w:jc w:val="both"/>
      </w:pPr>
    </w:p>
    <w:p w14:paraId="6A406C24" w14:textId="3EB69968" w:rsidR="00D928ED" w:rsidRDefault="006C664A" w:rsidP="00252541">
      <w:pPr>
        <w:jc w:val="both"/>
      </w:pPr>
      <w:bookmarkStart w:id="40" w:name="_Hlk145499757"/>
      <w:r>
        <w:t xml:space="preserve">Aastamaksukohustus </w:t>
      </w:r>
      <w:r w:rsidR="00E07B8C">
        <w:t>on isikul, kes</w:t>
      </w:r>
      <w:r w:rsidR="00D928ED">
        <w:t>:</w:t>
      </w:r>
    </w:p>
    <w:p w14:paraId="45517752" w14:textId="5421F153" w:rsidR="00BD5A4C" w:rsidRDefault="00D928ED" w:rsidP="00252541">
      <w:pPr>
        <w:jc w:val="both"/>
      </w:pPr>
      <w:r>
        <w:t>1)</w:t>
      </w:r>
      <w:r w:rsidR="006C664A">
        <w:t xml:space="preserve"> </w:t>
      </w:r>
      <w:r w:rsidR="00BD5A4C">
        <w:t xml:space="preserve">on maksustamisperioodi </w:t>
      </w:r>
      <w:r w:rsidR="006C664A">
        <w:t>1. jaanuari</w:t>
      </w:r>
      <w:r w:rsidR="00BD5A4C">
        <w:t xml:space="preserve"> seisuga liiklusregistri andmete kohaselt sõiduk</w:t>
      </w:r>
      <w:r w:rsidR="00AE5713">
        <w:t>i</w:t>
      </w:r>
      <w:r w:rsidR="00BD5A4C">
        <w:t xml:space="preserve"> omanik või </w:t>
      </w:r>
      <w:r w:rsidR="00E07B8C">
        <w:t xml:space="preserve">vastutav </w:t>
      </w:r>
      <w:r w:rsidR="00BD5A4C">
        <w:t>kasutaja;</w:t>
      </w:r>
    </w:p>
    <w:p w14:paraId="18CEDFE4" w14:textId="711E5366" w:rsidR="00762135" w:rsidRDefault="00BD5A4C" w:rsidP="00252541">
      <w:pPr>
        <w:jc w:val="both"/>
      </w:pPr>
      <w:r>
        <w:t xml:space="preserve">2) </w:t>
      </w:r>
      <w:r w:rsidR="00984247">
        <w:t xml:space="preserve">on </w:t>
      </w:r>
      <w:r>
        <w:t>kant</w:t>
      </w:r>
      <w:r w:rsidR="00984247">
        <w:t>ud</w:t>
      </w:r>
      <w:r>
        <w:t xml:space="preserve"> maksustamisperioodi jooksul mootorsõiduki </w:t>
      </w:r>
      <w:r w:rsidR="002B5343">
        <w:t xml:space="preserve">Eesti </w:t>
      </w:r>
      <w:r>
        <w:t xml:space="preserve">liiklusregistris esmakordsel registreerimisel mootorsõiduki omanikuks või </w:t>
      </w:r>
      <w:r w:rsidR="00E07B8C">
        <w:t xml:space="preserve">vastutavaks </w:t>
      </w:r>
      <w:r>
        <w:t xml:space="preserve">kasutajaks. </w:t>
      </w:r>
    </w:p>
    <w:bookmarkEnd w:id="40"/>
    <w:p w14:paraId="585CB403" w14:textId="7772AF5A" w:rsidR="006C664A" w:rsidRDefault="006C664A" w:rsidP="00252541">
      <w:pPr>
        <w:jc w:val="both"/>
      </w:pPr>
    </w:p>
    <w:p w14:paraId="674C7E1C" w14:textId="61DE3743" w:rsidR="006C664A" w:rsidRPr="001F26BB" w:rsidRDefault="006C664A" w:rsidP="00252541">
      <w:pPr>
        <w:jc w:val="both"/>
        <w:rPr>
          <w:b/>
        </w:rPr>
      </w:pPr>
      <w:r>
        <w:rPr>
          <w:b/>
        </w:rPr>
        <w:t xml:space="preserve">§ </w:t>
      </w:r>
      <w:r w:rsidR="00E72970">
        <w:rPr>
          <w:b/>
        </w:rPr>
        <w:t>8</w:t>
      </w:r>
      <w:r>
        <w:rPr>
          <w:b/>
        </w:rPr>
        <w:t>. M</w:t>
      </w:r>
      <w:r w:rsidRPr="001F26BB">
        <w:rPr>
          <w:b/>
        </w:rPr>
        <w:t>aksustamisperiood</w:t>
      </w:r>
      <w:r w:rsidR="00F75E51">
        <w:rPr>
          <w:b/>
        </w:rPr>
        <w:t xml:space="preserve"> ja </w:t>
      </w:r>
      <w:commentRangeStart w:id="41"/>
      <w:del w:id="42" w:author="Kärt Voor" w:date="2023-11-03T11:05:00Z">
        <w:r w:rsidR="006878C2" w:rsidDel="00E15853">
          <w:rPr>
            <w:b/>
          </w:rPr>
          <w:delText>maksmine</w:delText>
        </w:r>
      </w:del>
      <w:ins w:id="43" w:author="Kärt Voor" w:date="2023-11-03T11:05:00Z">
        <w:r w:rsidR="00E15853">
          <w:rPr>
            <w:b/>
          </w:rPr>
          <w:t>maksu tasumine</w:t>
        </w:r>
        <w:commentRangeEnd w:id="41"/>
        <w:r w:rsidR="00E15853">
          <w:rPr>
            <w:rStyle w:val="Kommentaariviide"/>
          </w:rPr>
          <w:commentReference w:id="41"/>
        </w:r>
      </w:ins>
    </w:p>
    <w:p w14:paraId="7C8EEBDC" w14:textId="77777777" w:rsidR="006C664A" w:rsidRPr="003B4FC4" w:rsidRDefault="006C664A" w:rsidP="00252541">
      <w:pPr>
        <w:jc w:val="both"/>
        <w:rPr>
          <w:rFonts w:cs="Times New Roman"/>
          <w:szCs w:val="24"/>
        </w:rPr>
      </w:pPr>
    </w:p>
    <w:p w14:paraId="11FB4226" w14:textId="0D26C86E" w:rsidR="006C664A" w:rsidRDefault="006C664A" w:rsidP="00252541">
      <w:pPr>
        <w:jc w:val="both"/>
        <w:rPr>
          <w:rFonts w:cs="Times New Roman"/>
          <w:szCs w:val="24"/>
        </w:rPr>
      </w:pPr>
      <w:r w:rsidRPr="003B4FC4">
        <w:rPr>
          <w:rFonts w:cs="Times New Roman"/>
          <w:szCs w:val="24"/>
        </w:rPr>
        <w:t xml:space="preserve">(1) Aastamaksuga maksustamise periood on üks </w:t>
      </w:r>
      <w:r>
        <w:rPr>
          <w:rFonts w:cs="Times New Roman"/>
          <w:szCs w:val="24"/>
        </w:rPr>
        <w:t>kalendri</w:t>
      </w:r>
      <w:r w:rsidRPr="003B4FC4">
        <w:rPr>
          <w:rFonts w:cs="Times New Roman"/>
          <w:szCs w:val="24"/>
        </w:rPr>
        <w:t xml:space="preserve">aasta. </w:t>
      </w:r>
    </w:p>
    <w:p w14:paraId="23E3D830" w14:textId="77777777" w:rsidR="00762135" w:rsidRPr="003B4FC4" w:rsidRDefault="00762135" w:rsidP="00252541">
      <w:pPr>
        <w:jc w:val="both"/>
        <w:rPr>
          <w:rFonts w:cs="Times New Roman"/>
          <w:szCs w:val="24"/>
        </w:rPr>
      </w:pPr>
    </w:p>
    <w:p w14:paraId="075DA37D" w14:textId="610DF0A7" w:rsidR="006C664A" w:rsidRPr="003B590D" w:rsidRDefault="00762135" w:rsidP="00252541">
      <w:pPr>
        <w:jc w:val="both"/>
        <w:rPr>
          <w:rFonts w:cs="Times New Roman"/>
          <w:color w:val="202020"/>
          <w:szCs w:val="24"/>
          <w:shd w:val="clear" w:color="auto" w:fill="FFFFFF"/>
        </w:rPr>
      </w:pPr>
      <w:r>
        <w:rPr>
          <w:rFonts w:cs="Times New Roman"/>
          <w:color w:val="202020"/>
          <w:szCs w:val="24"/>
          <w:shd w:val="clear" w:color="auto" w:fill="FFFFFF"/>
        </w:rPr>
        <w:t xml:space="preserve">(2) Aastamaks </w:t>
      </w:r>
      <w:del w:id="44" w:author="Kärt Voor" w:date="2023-11-03T11:05:00Z">
        <w:r w:rsidR="006878C2" w:rsidDel="00E15853">
          <w:rPr>
            <w:rFonts w:cs="Times New Roman"/>
            <w:color w:val="202020"/>
            <w:szCs w:val="24"/>
            <w:shd w:val="clear" w:color="auto" w:fill="FFFFFF"/>
          </w:rPr>
          <w:delText>makstakse</w:delText>
        </w:r>
        <w:r w:rsidR="00C731C3" w:rsidDel="00E15853">
          <w:rPr>
            <w:rFonts w:cs="Times New Roman"/>
            <w:color w:val="202020"/>
            <w:szCs w:val="24"/>
            <w:shd w:val="clear" w:color="auto" w:fill="FFFFFF"/>
          </w:rPr>
          <w:delText xml:space="preserve"> </w:delText>
        </w:r>
      </w:del>
      <w:ins w:id="45" w:author="Kärt Voor" w:date="2023-11-03T11:05:00Z">
        <w:r w:rsidR="00E15853">
          <w:rPr>
            <w:rFonts w:cs="Times New Roman"/>
            <w:color w:val="202020"/>
            <w:szCs w:val="24"/>
            <w:shd w:val="clear" w:color="auto" w:fill="FFFFFF"/>
          </w:rPr>
          <w:t xml:space="preserve">tasutakse </w:t>
        </w:r>
      </w:ins>
      <w:r>
        <w:rPr>
          <w:rFonts w:cs="Times New Roman"/>
          <w:color w:val="202020"/>
          <w:szCs w:val="24"/>
          <w:shd w:val="clear" w:color="auto" w:fill="FFFFFF"/>
        </w:rPr>
        <w:t>maksustamisperioodi 1. oktoobriks</w:t>
      </w:r>
      <w:r w:rsidR="00C731C3">
        <w:rPr>
          <w:rFonts w:cs="Times New Roman"/>
          <w:color w:val="202020"/>
          <w:szCs w:val="24"/>
          <w:shd w:val="clear" w:color="auto" w:fill="FFFFFF"/>
        </w:rPr>
        <w:t>.</w:t>
      </w:r>
    </w:p>
    <w:p w14:paraId="4B6A778B" w14:textId="4E78E883" w:rsidR="003B590D" w:rsidRDefault="003B590D" w:rsidP="00252541">
      <w:pPr>
        <w:jc w:val="both"/>
        <w:rPr>
          <w:rFonts w:cs="Times New Roman"/>
          <w:szCs w:val="24"/>
        </w:rPr>
      </w:pPr>
    </w:p>
    <w:p w14:paraId="0F7CBB57" w14:textId="6E8F7BF8" w:rsidR="003B590D" w:rsidRPr="003B590D" w:rsidRDefault="00EF242D" w:rsidP="00252541">
      <w:pPr>
        <w:jc w:val="both"/>
        <w:rPr>
          <w:rFonts w:cs="Times New Roman"/>
          <w:b/>
          <w:bCs/>
          <w:szCs w:val="24"/>
        </w:rPr>
      </w:pPr>
      <w:r>
        <w:rPr>
          <w:rFonts w:cs="Times New Roman"/>
          <w:b/>
          <w:bCs/>
          <w:szCs w:val="24"/>
        </w:rPr>
        <w:t xml:space="preserve">§ </w:t>
      </w:r>
      <w:r w:rsidR="00E72970">
        <w:rPr>
          <w:rFonts w:cs="Times New Roman"/>
          <w:b/>
          <w:bCs/>
          <w:szCs w:val="24"/>
        </w:rPr>
        <w:t>9</w:t>
      </w:r>
      <w:r w:rsidR="003B590D" w:rsidRPr="003B590D">
        <w:rPr>
          <w:rFonts w:cs="Times New Roman"/>
          <w:b/>
          <w:bCs/>
          <w:szCs w:val="24"/>
        </w:rPr>
        <w:t xml:space="preserve">. </w:t>
      </w:r>
      <w:bookmarkStart w:id="46" w:name="_Hlk147574534"/>
      <w:r w:rsidR="003B590D" w:rsidRPr="003B590D">
        <w:rPr>
          <w:rFonts w:cs="Times New Roman"/>
          <w:b/>
          <w:bCs/>
          <w:szCs w:val="24"/>
        </w:rPr>
        <w:t xml:space="preserve">Maksustamisperioodi kestel registreeritud </w:t>
      </w:r>
      <w:r>
        <w:rPr>
          <w:rFonts w:cs="Times New Roman"/>
          <w:b/>
          <w:bCs/>
          <w:szCs w:val="24"/>
        </w:rPr>
        <w:t>mootor</w:t>
      </w:r>
      <w:r w:rsidR="003B590D" w:rsidRPr="003B590D">
        <w:rPr>
          <w:rFonts w:cs="Times New Roman"/>
          <w:b/>
          <w:bCs/>
          <w:szCs w:val="24"/>
        </w:rPr>
        <w:t xml:space="preserve">sõiduki aastamaksu </w:t>
      </w:r>
      <w:r>
        <w:rPr>
          <w:rFonts w:cs="Times New Roman"/>
          <w:b/>
          <w:bCs/>
          <w:szCs w:val="24"/>
        </w:rPr>
        <w:t>arvestamine</w:t>
      </w:r>
      <w:bookmarkEnd w:id="46"/>
    </w:p>
    <w:p w14:paraId="266D747B" w14:textId="501A4AA8" w:rsidR="003B590D" w:rsidRDefault="003B590D" w:rsidP="00252541">
      <w:pPr>
        <w:jc w:val="both"/>
        <w:rPr>
          <w:rFonts w:cs="Times New Roman"/>
          <w:szCs w:val="24"/>
        </w:rPr>
      </w:pPr>
    </w:p>
    <w:p w14:paraId="1BAEDCCF" w14:textId="2C8EEB3A" w:rsidR="003B590D" w:rsidRDefault="003B590D" w:rsidP="00252541">
      <w:pPr>
        <w:jc w:val="both"/>
        <w:rPr>
          <w:rFonts w:cs="Times New Roman"/>
          <w:szCs w:val="24"/>
        </w:rPr>
      </w:pPr>
      <w:r>
        <w:rPr>
          <w:rFonts w:cs="Times New Roman"/>
          <w:szCs w:val="24"/>
        </w:rPr>
        <w:t>(1) Maksustamisperioodi jooksul kuni 31. juulini</w:t>
      </w:r>
      <w:r w:rsidR="00F64BAF">
        <w:rPr>
          <w:rFonts w:cs="Times New Roman"/>
          <w:szCs w:val="24"/>
        </w:rPr>
        <w:t xml:space="preserve"> liiklusregistris</w:t>
      </w:r>
      <w:r>
        <w:rPr>
          <w:rFonts w:cs="Times New Roman"/>
          <w:szCs w:val="24"/>
        </w:rPr>
        <w:t xml:space="preserve"> registreeritud </w:t>
      </w:r>
      <w:r w:rsidR="00EF242D">
        <w:rPr>
          <w:rFonts w:cs="Times New Roman"/>
          <w:szCs w:val="24"/>
        </w:rPr>
        <w:t>mootor</w:t>
      </w:r>
      <w:r>
        <w:rPr>
          <w:rFonts w:cs="Times New Roman"/>
          <w:szCs w:val="24"/>
        </w:rPr>
        <w:t xml:space="preserve">sõidukilt </w:t>
      </w:r>
      <w:r w:rsidR="006878C2">
        <w:rPr>
          <w:rFonts w:cs="Times New Roman"/>
          <w:szCs w:val="24"/>
        </w:rPr>
        <w:t>makstakse</w:t>
      </w:r>
      <w:r>
        <w:rPr>
          <w:rFonts w:cs="Times New Roman"/>
          <w:szCs w:val="24"/>
        </w:rPr>
        <w:t xml:space="preserve"> aastamaks </w:t>
      </w:r>
      <w:ins w:id="47" w:author="Kärt Voor [2]" w:date="2023-10-23T11:08:00Z">
        <w:r w:rsidR="00F73919">
          <w:rPr>
            <w:rFonts w:cs="Times New Roman"/>
            <w:szCs w:val="24"/>
          </w:rPr>
          <w:t xml:space="preserve">käesoleva seaduse </w:t>
        </w:r>
      </w:ins>
      <w:r w:rsidR="00964024">
        <w:rPr>
          <w:rFonts w:cs="Times New Roman"/>
          <w:szCs w:val="24"/>
        </w:rPr>
        <w:t>§</w:t>
      </w:r>
      <w:r>
        <w:rPr>
          <w:rFonts w:cs="Times New Roman"/>
          <w:szCs w:val="24"/>
        </w:rPr>
        <w:t xml:space="preserve"> </w:t>
      </w:r>
      <w:r w:rsidR="00E77638">
        <w:rPr>
          <w:rFonts w:cs="Times New Roman"/>
          <w:szCs w:val="24"/>
        </w:rPr>
        <w:t>8</w:t>
      </w:r>
      <w:r>
        <w:rPr>
          <w:rFonts w:cs="Times New Roman"/>
          <w:szCs w:val="24"/>
        </w:rPr>
        <w:t xml:space="preserve"> lõikes 2 nimetatud tähtpäevaks.</w:t>
      </w:r>
    </w:p>
    <w:p w14:paraId="58D019CC" w14:textId="427A7EC7" w:rsidR="003B590D" w:rsidRDefault="003B590D" w:rsidP="00252541">
      <w:pPr>
        <w:jc w:val="both"/>
        <w:rPr>
          <w:rFonts w:cs="Times New Roman"/>
          <w:szCs w:val="24"/>
        </w:rPr>
      </w:pPr>
    </w:p>
    <w:p w14:paraId="705E5FB2" w14:textId="08FAB987" w:rsidR="003B590D" w:rsidRDefault="003B590D" w:rsidP="00252541">
      <w:pPr>
        <w:jc w:val="both"/>
        <w:rPr>
          <w:rFonts w:cs="Times New Roman"/>
          <w:color w:val="202020"/>
          <w:szCs w:val="24"/>
          <w:shd w:val="clear" w:color="auto" w:fill="FFFFFF"/>
        </w:rPr>
      </w:pPr>
      <w:r>
        <w:rPr>
          <w:rFonts w:cs="Times New Roman"/>
          <w:szCs w:val="24"/>
        </w:rPr>
        <w:t xml:space="preserve">(2) </w:t>
      </w:r>
      <w:r w:rsidR="00EF242D">
        <w:rPr>
          <w:rFonts w:cs="Times New Roman"/>
          <w:color w:val="202020"/>
          <w:szCs w:val="24"/>
          <w:shd w:val="clear" w:color="auto" w:fill="FFFFFF"/>
        </w:rPr>
        <w:t>Mootors</w:t>
      </w:r>
      <w:r>
        <w:rPr>
          <w:rFonts w:cs="Times New Roman"/>
          <w:color w:val="202020"/>
          <w:szCs w:val="24"/>
          <w:shd w:val="clear" w:color="auto" w:fill="FFFFFF"/>
        </w:rPr>
        <w:t xml:space="preserve">õiduki puhul, mis registreeritakse </w:t>
      </w:r>
      <w:r w:rsidR="00F64BAF">
        <w:rPr>
          <w:rFonts w:cs="Times New Roman"/>
          <w:color w:val="202020"/>
          <w:szCs w:val="24"/>
          <w:shd w:val="clear" w:color="auto" w:fill="FFFFFF"/>
        </w:rPr>
        <w:t xml:space="preserve">liiklusregistris </w:t>
      </w:r>
      <w:r>
        <w:rPr>
          <w:rFonts w:cs="Times New Roman"/>
          <w:color w:val="202020"/>
          <w:szCs w:val="24"/>
          <w:shd w:val="clear" w:color="auto" w:fill="FFFFFF"/>
        </w:rPr>
        <w:t xml:space="preserve">pärast 31. juulit, </w:t>
      </w:r>
      <w:r w:rsidR="006878C2">
        <w:rPr>
          <w:rFonts w:cs="Times New Roman"/>
          <w:color w:val="202020"/>
          <w:szCs w:val="24"/>
          <w:shd w:val="clear" w:color="auto" w:fill="FFFFFF"/>
        </w:rPr>
        <w:t>makstakse</w:t>
      </w:r>
      <w:r>
        <w:rPr>
          <w:rFonts w:cs="Times New Roman"/>
          <w:color w:val="202020"/>
          <w:szCs w:val="24"/>
          <w:shd w:val="clear" w:color="auto" w:fill="FFFFFF"/>
        </w:rPr>
        <w:t xml:space="preserve"> aastamaks</w:t>
      </w:r>
      <w:r w:rsidR="00F64BAF">
        <w:rPr>
          <w:rFonts w:cs="Times New Roman"/>
          <w:color w:val="202020"/>
          <w:szCs w:val="24"/>
          <w:shd w:val="clear" w:color="auto" w:fill="FFFFFF"/>
        </w:rPr>
        <w:t xml:space="preserve"> järgneva aasta 31. märtsiks.</w:t>
      </w:r>
    </w:p>
    <w:p w14:paraId="01D9A5BD" w14:textId="15B7FEEE" w:rsidR="003B590D" w:rsidRDefault="003B590D" w:rsidP="00252541">
      <w:pPr>
        <w:jc w:val="both"/>
        <w:rPr>
          <w:rFonts w:cs="Times New Roman"/>
          <w:color w:val="202020"/>
          <w:szCs w:val="24"/>
          <w:shd w:val="clear" w:color="auto" w:fill="FFFFFF"/>
        </w:rPr>
      </w:pPr>
    </w:p>
    <w:p w14:paraId="4EBBBDF0" w14:textId="6F4378CF" w:rsidR="003B590D" w:rsidRDefault="003B590D" w:rsidP="00252541">
      <w:pPr>
        <w:jc w:val="both"/>
        <w:rPr>
          <w:rFonts w:cs="Times New Roman"/>
          <w:szCs w:val="24"/>
        </w:rPr>
      </w:pPr>
      <w:r>
        <w:rPr>
          <w:rFonts w:cs="Times New Roman"/>
          <w:color w:val="202020"/>
          <w:szCs w:val="24"/>
          <w:shd w:val="clear" w:color="auto" w:fill="FFFFFF"/>
        </w:rPr>
        <w:t>(3) A</w:t>
      </w:r>
      <w:r>
        <w:rPr>
          <w:rFonts w:cs="Times New Roman"/>
          <w:szCs w:val="24"/>
        </w:rPr>
        <w:t xml:space="preserve">astamaks </w:t>
      </w:r>
      <w:r w:rsidR="00F64BAF">
        <w:rPr>
          <w:rFonts w:cs="Times New Roman"/>
          <w:szCs w:val="24"/>
        </w:rPr>
        <w:t>arvutatakse</w:t>
      </w:r>
      <w:r>
        <w:rPr>
          <w:rFonts w:cs="Times New Roman"/>
          <w:szCs w:val="24"/>
        </w:rPr>
        <w:t xml:space="preserve"> proportsionaalselt päevade arvuga, mis on jäänud jooksva maksustamisperioodi lõpuni, arvates registreerimisele järgnevast päevast.  </w:t>
      </w:r>
    </w:p>
    <w:p w14:paraId="7FFD90A9" w14:textId="3DA3B342" w:rsidR="002B409A" w:rsidRDefault="002B409A" w:rsidP="00252541">
      <w:pPr>
        <w:jc w:val="both"/>
        <w:rPr>
          <w:rFonts w:cs="Times New Roman"/>
          <w:szCs w:val="24"/>
        </w:rPr>
      </w:pPr>
    </w:p>
    <w:p w14:paraId="1EBB6827" w14:textId="30359989" w:rsidR="002B409A" w:rsidRPr="00794640" w:rsidRDefault="002B409A" w:rsidP="002B409A">
      <w:pPr>
        <w:jc w:val="both"/>
        <w:rPr>
          <w:b/>
        </w:rPr>
      </w:pPr>
      <w:r>
        <w:rPr>
          <w:b/>
        </w:rPr>
        <w:t xml:space="preserve">§ </w:t>
      </w:r>
      <w:r w:rsidR="00E72970">
        <w:rPr>
          <w:b/>
        </w:rPr>
        <w:t>10</w:t>
      </w:r>
      <w:r>
        <w:rPr>
          <w:b/>
        </w:rPr>
        <w:t xml:space="preserve">. Aastamaksu </w:t>
      </w:r>
      <w:del w:id="48" w:author="Kärt Voor" w:date="2023-11-03T11:21:00Z">
        <w:r w:rsidR="006878C2" w:rsidDel="009A6D00">
          <w:rPr>
            <w:b/>
          </w:rPr>
          <w:delText>maksmise</w:delText>
        </w:r>
        <w:r w:rsidDel="009A6D00">
          <w:rPr>
            <w:b/>
          </w:rPr>
          <w:delText xml:space="preserve"> </w:delText>
        </w:r>
      </w:del>
      <w:ins w:id="49" w:author="Kärt Voor" w:date="2023-11-03T11:21:00Z">
        <w:r w:rsidR="009A6D00">
          <w:rPr>
            <w:b/>
          </w:rPr>
          <w:t xml:space="preserve">tasumise </w:t>
        </w:r>
      </w:ins>
      <w:r>
        <w:rPr>
          <w:b/>
        </w:rPr>
        <w:t>kord</w:t>
      </w:r>
    </w:p>
    <w:p w14:paraId="16976FF8" w14:textId="77777777" w:rsidR="002B409A" w:rsidRDefault="002B409A" w:rsidP="002B409A">
      <w:pPr>
        <w:jc w:val="both"/>
      </w:pPr>
    </w:p>
    <w:p w14:paraId="4C20BB39" w14:textId="380F20D9" w:rsidR="002B409A" w:rsidRDefault="00652A43" w:rsidP="00252541">
      <w:pPr>
        <w:jc w:val="both"/>
      </w:pPr>
      <w:r>
        <w:t xml:space="preserve">(1) </w:t>
      </w:r>
      <w:r w:rsidR="002B409A" w:rsidRPr="000D56C5">
        <w:t>Maksu- ja Tolliamet väljastab</w:t>
      </w:r>
      <w:r>
        <w:t xml:space="preserve"> liiklusregistrist saadud andmete alusel</w:t>
      </w:r>
      <w:r w:rsidR="002B409A" w:rsidRPr="000D56C5">
        <w:t xml:space="preserve"> maksumaksjale maksut</w:t>
      </w:r>
      <w:r w:rsidR="002B409A">
        <w:t xml:space="preserve">eate </w:t>
      </w:r>
      <w:del w:id="50" w:author="Kärt Voor" w:date="2023-11-03T11:21:00Z">
        <w:r w:rsidR="006878C2" w:rsidDel="009A6D00">
          <w:delText>maksmisele</w:delText>
        </w:r>
        <w:r w:rsidR="002B409A" w:rsidDel="009A6D00">
          <w:delText xml:space="preserve"> </w:delText>
        </w:r>
      </w:del>
      <w:ins w:id="51" w:author="Kärt Voor" w:date="2023-11-03T11:21:00Z">
        <w:r w:rsidR="009A6D00">
          <w:t xml:space="preserve">tasumisele </w:t>
        </w:r>
      </w:ins>
      <w:r w:rsidR="002B409A">
        <w:t>kuuluva aastamaksu</w:t>
      </w:r>
      <w:r w:rsidR="002B409A" w:rsidRPr="000D56C5">
        <w:t xml:space="preserve"> summa koht</w:t>
      </w:r>
      <w:r w:rsidR="002B409A">
        <w:t xml:space="preserve">a hiljemalt 15. veebruariks. </w:t>
      </w:r>
      <w:commentRangeStart w:id="52"/>
      <w:r w:rsidR="00EF242D">
        <w:t>M</w:t>
      </w:r>
      <w:r w:rsidR="002B409A" w:rsidRPr="000D56C5">
        <w:t>aksuteade on haldusakt, millele rakendatakse maksukorralduse seaduses maksuotsuse kohta sätestatut. Maksuteadet ei pea allkirjastama.</w:t>
      </w:r>
      <w:commentRangeEnd w:id="52"/>
      <w:r w:rsidR="00865106">
        <w:rPr>
          <w:rStyle w:val="Kommentaariviide"/>
        </w:rPr>
        <w:commentReference w:id="52"/>
      </w:r>
    </w:p>
    <w:p w14:paraId="5B79E562" w14:textId="77777777" w:rsidR="005364D6" w:rsidRDefault="005364D6" w:rsidP="00252541">
      <w:pPr>
        <w:jc w:val="both"/>
      </w:pPr>
    </w:p>
    <w:p w14:paraId="448E52AF" w14:textId="71FED77D" w:rsidR="005364D6" w:rsidRDefault="005364D6" w:rsidP="005364D6">
      <w:pPr>
        <w:jc w:val="both"/>
        <w:rPr>
          <w:rFonts w:cs="Times New Roman"/>
          <w:szCs w:val="24"/>
        </w:rPr>
      </w:pPr>
      <w:r>
        <w:rPr>
          <w:rFonts w:cs="Times New Roman"/>
          <w:szCs w:val="24"/>
        </w:rPr>
        <w:t xml:space="preserve">(2) </w:t>
      </w:r>
      <w:bookmarkStart w:id="54" w:name="_Hlk147575140"/>
      <w:r>
        <w:rPr>
          <w:rFonts w:cs="Times New Roman"/>
          <w:szCs w:val="24"/>
        </w:rPr>
        <w:t xml:space="preserve">Esimest korda pärast 1. </w:t>
      </w:r>
      <w:r w:rsidR="00EF242D">
        <w:rPr>
          <w:rFonts w:cs="Times New Roman"/>
          <w:szCs w:val="24"/>
        </w:rPr>
        <w:t>jaanuari liiklusregistris</w:t>
      </w:r>
      <w:r>
        <w:rPr>
          <w:rFonts w:cs="Times New Roman"/>
          <w:szCs w:val="24"/>
        </w:rPr>
        <w:t xml:space="preserve"> registreeritud mootorsõiduki maksukohustuse kohta väljastatakse maksuteade 1</w:t>
      </w:r>
      <w:r w:rsidR="00EF242D">
        <w:rPr>
          <w:rFonts w:cs="Times New Roman"/>
          <w:szCs w:val="24"/>
        </w:rPr>
        <w:t>5</w:t>
      </w:r>
      <w:r>
        <w:rPr>
          <w:rFonts w:cs="Times New Roman"/>
          <w:szCs w:val="24"/>
        </w:rPr>
        <w:t xml:space="preserve"> tööpäeva jooksul</w:t>
      </w:r>
      <w:r w:rsidR="00EF242D">
        <w:rPr>
          <w:rFonts w:cs="Times New Roman"/>
          <w:szCs w:val="24"/>
        </w:rPr>
        <w:t xml:space="preserve"> peale registreerimiskande tegemist</w:t>
      </w:r>
      <w:r>
        <w:rPr>
          <w:rFonts w:cs="Times New Roman"/>
          <w:szCs w:val="24"/>
        </w:rPr>
        <w:t>.</w:t>
      </w:r>
      <w:bookmarkEnd w:id="54"/>
    </w:p>
    <w:p w14:paraId="4EB48846" w14:textId="7EDCBAB2" w:rsidR="000F1B03" w:rsidRDefault="000F1B03" w:rsidP="00252541">
      <w:pPr>
        <w:jc w:val="both"/>
      </w:pPr>
    </w:p>
    <w:p w14:paraId="74F333A0" w14:textId="174F1AB1" w:rsidR="000F1B03" w:rsidRDefault="000F1B03" w:rsidP="00252541">
      <w:pPr>
        <w:jc w:val="both"/>
      </w:pPr>
      <w:r>
        <w:t>(</w:t>
      </w:r>
      <w:r w:rsidR="00CC54C9">
        <w:t>3)</w:t>
      </w:r>
      <w:r>
        <w:t xml:space="preserve"> Valdkonna eest vastutav minister võib määrusega kehtestada maksuteate väljastamise, maksu </w:t>
      </w:r>
      <w:del w:id="55" w:author="Kärt Voor" w:date="2023-11-03T11:22:00Z">
        <w:r w:rsidR="006878C2" w:rsidDel="00C80830">
          <w:delText>maksmise</w:delText>
        </w:r>
        <w:r w:rsidDel="00C80830">
          <w:delText xml:space="preserve"> </w:delText>
        </w:r>
      </w:del>
      <w:ins w:id="56" w:author="Kärt Voor" w:date="2023-11-03T11:22:00Z">
        <w:r w:rsidR="00C80830">
          <w:t xml:space="preserve">tasumise </w:t>
        </w:r>
      </w:ins>
      <w:r>
        <w:t>ja tagastamise korra.</w:t>
      </w:r>
    </w:p>
    <w:p w14:paraId="633A7EB3" w14:textId="561B7E8E" w:rsidR="00782059" w:rsidRPr="00E42241" w:rsidRDefault="00782059" w:rsidP="00252541">
      <w:pPr>
        <w:jc w:val="both"/>
      </w:pPr>
    </w:p>
    <w:p w14:paraId="55A44643" w14:textId="7DBE3A34" w:rsidR="00F75E01" w:rsidRPr="00F75E01" w:rsidRDefault="00F75E01" w:rsidP="00F75E01">
      <w:pPr>
        <w:shd w:val="clear" w:color="auto" w:fill="FFFFFF"/>
        <w:jc w:val="both"/>
        <w:rPr>
          <w:b/>
          <w:bCs/>
          <w:color w:val="000000" w:themeColor="text1"/>
          <w:szCs w:val="24"/>
          <w:bdr w:val="none" w:sz="0" w:space="0" w:color="auto" w:frame="1"/>
          <w:lang w:eastAsia="et-EE"/>
        </w:rPr>
      </w:pPr>
      <w:bookmarkStart w:id="57" w:name="_Hlk147224670"/>
      <w:r w:rsidRPr="00F75E01">
        <w:rPr>
          <w:b/>
          <w:bCs/>
          <w:color w:val="000000" w:themeColor="text1"/>
          <w:szCs w:val="24"/>
          <w:bdr w:val="none" w:sz="0" w:space="0" w:color="auto" w:frame="1"/>
          <w:lang w:eastAsia="et-EE"/>
        </w:rPr>
        <w:t xml:space="preserve">§ </w:t>
      </w:r>
      <w:r w:rsidR="00E72970">
        <w:rPr>
          <w:b/>
          <w:bCs/>
          <w:color w:val="000000" w:themeColor="text1"/>
          <w:szCs w:val="24"/>
          <w:bdr w:val="none" w:sz="0" w:space="0" w:color="auto" w:frame="1"/>
          <w:lang w:eastAsia="et-EE"/>
        </w:rPr>
        <w:t>11</w:t>
      </w:r>
      <w:r w:rsidRPr="00F75E01">
        <w:rPr>
          <w:b/>
          <w:bCs/>
          <w:color w:val="000000" w:themeColor="text1"/>
          <w:szCs w:val="24"/>
          <w:bdr w:val="none" w:sz="0" w:space="0" w:color="auto" w:frame="1"/>
          <w:lang w:eastAsia="et-EE"/>
        </w:rPr>
        <w:t xml:space="preserve">. </w:t>
      </w:r>
      <w:bookmarkStart w:id="58" w:name="_Hlk145864172"/>
      <w:bookmarkStart w:id="59" w:name="_Hlk145859307"/>
      <w:r w:rsidRPr="00F75E01">
        <w:rPr>
          <w:b/>
          <w:bCs/>
          <w:color w:val="000000" w:themeColor="text1"/>
          <w:szCs w:val="24"/>
          <w:bdr w:val="none" w:sz="0" w:space="0" w:color="auto" w:frame="1"/>
          <w:lang w:eastAsia="et-EE"/>
        </w:rPr>
        <w:t xml:space="preserve">L-kategooria, </w:t>
      </w:r>
      <w:bookmarkStart w:id="60" w:name="_Hlk147233040"/>
      <w:r w:rsidRPr="00F75E01">
        <w:rPr>
          <w:b/>
          <w:bCs/>
          <w:color w:val="000000" w:themeColor="text1"/>
          <w:szCs w:val="24"/>
          <w:bdr w:val="none" w:sz="0" w:space="0" w:color="auto" w:frame="1"/>
          <w:lang w:eastAsia="et-EE"/>
        </w:rPr>
        <w:t xml:space="preserve">MS2-kategooria, </w:t>
      </w:r>
      <w:r w:rsidR="00CA106E">
        <w:rPr>
          <w:b/>
          <w:bCs/>
          <w:color w:val="000000" w:themeColor="text1"/>
          <w:szCs w:val="24"/>
          <w:bdr w:val="none" w:sz="0" w:space="0" w:color="auto" w:frame="1"/>
          <w:lang w:eastAsia="et-EE"/>
        </w:rPr>
        <w:t xml:space="preserve">T1b-kategooria, </w:t>
      </w:r>
      <w:r w:rsidRPr="00F75E01">
        <w:rPr>
          <w:b/>
          <w:bCs/>
          <w:color w:val="000000" w:themeColor="text1"/>
          <w:szCs w:val="24"/>
          <w:bdr w:val="none" w:sz="0" w:space="0" w:color="auto" w:frame="1"/>
          <w:lang w:eastAsia="et-EE"/>
        </w:rPr>
        <w:t xml:space="preserve">T3-kategooria ja T5-kategooria mootorsõidukite </w:t>
      </w:r>
      <w:bookmarkEnd w:id="58"/>
      <w:r w:rsidRPr="00F75E01">
        <w:rPr>
          <w:b/>
          <w:bCs/>
          <w:color w:val="000000" w:themeColor="text1"/>
          <w:szCs w:val="24"/>
          <w:bdr w:val="none" w:sz="0" w:space="0" w:color="auto" w:frame="1"/>
          <w:lang w:eastAsia="et-EE"/>
        </w:rPr>
        <w:t>aastamaksu määrad</w:t>
      </w:r>
      <w:bookmarkEnd w:id="59"/>
      <w:bookmarkEnd w:id="60"/>
    </w:p>
    <w:p w14:paraId="1A28698F" w14:textId="77777777" w:rsidR="00F75E01" w:rsidRPr="00E42241" w:rsidRDefault="00F75E01" w:rsidP="00F75E01">
      <w:pPr>
        <w:shd w:val="clear" w:color="auto" w:fill="FFFFFF"/>
        <w:jc w:val="both"/>
        <w:rPr>
          <w:b/>
          <w:bCs/>
          <w:szCs w:val="24"/>
          <w:bdr w:val="none" w:sz="0" w:space="0" w:color="auto" w:frame="1"/>
          <w:lang w:eastAsia="et-EE"/>
        </w:rPr>
      </w:pPr>
    </w:p>
    <w:p w14:paraId="1B665809" w14:textId="47D0CC8D" w:rsidR="00F75E01" w:rsidRPr="00E42241" w:rsidRDefault="00F75E01" w:rsidP="00F75E01">
      <w:pPr>
        <w:shd w:val="clear" w:color="auto" w:fill="FFFFFF"/>
        <w:jc w:val="both"/>
        <w:rPr>
          <w:szCs w:val="24"/>
        </w:rPr>
      </w:pPr>
      <w:bookmarkStart w:id="61" w:name="_Hlk147223553"/>
      <w:bookmarkStart w:id="62" w:name="_Hlk144990250"/>
      <w:r w:rsidRPr="00E42241">
        <w:rPr>
          <w:szCs w:val="24"/>
        </w:rPr>
        <w:t xml:space="preserve">(1) </w:t>
      </w:r>
      <w:bookmarkStart w:id="63" w:name="_Hlk147233142"/>
      <w:r w:rsidRPr="00E42241">
        <w:rPr>
          <w:szCs w:val="24"/>
        </w:rPr>
        <w:t>L3e</w:t>
      </w:r>
      <w:r>
        <w:rPr>
          <w:szCs w:val="24"/>
        </w:rPr>
        <w:t>-</w:t>
      </w:r>
      <w:r w:rsidRPr="00E42241">
        <w:rPr>
          <w:szCs w:val="24"/>
        </w:rPr>
        <w:t>, L4e</w:t>
      </w:r>
      <w:r>
        <w:rPr>
          <w:szCs w:val="24"/>
        </w:rPr>
        <w:t>-</w:t>
      </w:r>
      <w:r w:rsidRPr="00E42241">
        <w:rPr>
          <w:szCs w:val="24"/>
        </w:rPr>
        <w:t>, L5e</w:t>
      </w:r>
      <w:r>
        <w:rPr>
          <w:szCs w:val="24"/>
        </w:rPr>
        <w:t>-</w:t>
      </w:r>
      <w:r w:rsidRPr="00E42241">
        <w:rPr>
          <w:szCs w:val="24"/>
        </w:rPr>
        <w:t>, L6e</w:t>
      </w:r>
      <w:r>
        <w:rPr>
          <w:szCs w:val="24"/>
        </w:rPr>
        <w:t>-</w:t>
      </w:r>
      <w:r w:rsidRPr="00E42241">
        <w:rPr>
          <w:szCs w:val="24"/>
        </w:rPr>
        <w:t xml:space="preserve"> ja L7e</w:t>
      </w:r>
      <w:r>
        <w:rPr>
          <w:szCs w:val="24"/>
        </w:rPr>
        <w:t>-</w:t>
      </w:r>
      <w:r w:rsidRPr="00E42241">
        <w:rPr>
          <w:szCs w:val="24"/>
        </w:rPr>
        <w:t>kategooria</w:t>
      </w:r>
      <w:r>
        <w:rPr>
          <w:szCs w:val="24"/>
        </w:rPr>
        <w:t xml:space="preserve"> </w:t>
      </w:r>
      <w:r w:rsidRPr="00E42241">
        <w:rPr>
          <w:szCs w:val="24"/>
        </w:rPr>
        <w:t>mootorsõiduki,</w:t>
      </w:r>
      <w:r>
        <w:rPr>
          <w:szCs w:val="24"/>
        </w:rPr>
        <w:t xml:space="preserve"> kuni 1000 kilogrammise tühimassiga </w:t>
      </w:r>
      <w:r w:rsidRPr="00E42241">
        <w:rPr>
          <w:szCs w:val="24"/>
        </w:rPr>
        <w:t>MS2</w:t>
      </w:r>
      <w:r>
        <w:rPr>
          <w:szCs w:val="24"/>
        </w:rPr>
        <w:t>-kategooria ratasmaastikusõiduki</w:t>
      </w:r>
      <w:r w:rsidR="00CA106E">
        <w:rPr>
          <w:szCs w:val="24"/>
        </w:rPr>
        <w:t>,</w:t>
      </w:r>
      <w:r w:rsidR="00CA106E" w:rsidRPr="00CA106E">
        <w:rPr>
          <w:szCs w:val="24"/>
        </w:rPr>
        <w:t xml:space="preserve"> </w:t>
      </w:r>
      <w:r w:rsidR="00CA106E">
        <w:rPr>
          <w:szCs w:val="24"/>
        </w:rPr>
        <w:t xml:space="preserve">T3-kategooria mootorsõiduki ning kuni </w:t>
      </w:r>
      <w:r w:rsidR="00CA106E">
        <w:rPr>
          <w:szCs w:val="24"/>
        </w:rPr>
        <w:lastRenderedPageBreak/>
        <w:t xml:space="preserve">1000 kilogrammise tühimassiga </w:t>
      </w:r>
      <w:r w:rsidR="00CA106E">
        <w:rPr>
          <w:color w:val="000000" w:themeColor="text1"/>
        </w:rPr>
        <w:t>T1b-</w:t>
      </w:r>
      <w:r>
        <w:rPr>
          <w:szCs w:val="24"/>
        </w:rPr>
        <w:t xml:space="preserve"> ja T5-kategooria </w:t>
      </w:r>
      <w:r w:rsidRPr="00E42241">
        <w:rPr>
          <w:szCs w:val="24"/>
        </w:rPr>
        <w:t>mootorsõiduki</w:t>
      </w:r>
      <w:r>
        <w:rPr>
          <w:szCs w:val="24"/>
        </w:rPr>
        <w:t xml:space="preserve">, </w:t>
      </w:r>
      <w:r w:rsidRPr="00E42241">
        <w:rPr>
          <w:szCs w:val="24"/>
        </w:rPr>
        <w:t xml:space="preserve">mille esmase registreerimise kuupäevast on maksustamisperioodi alguse kuupäevaks möödunud </w:t>
      </w:r>
      <w:r>
        <w:rPr>
          <w:szCs w:val="24"/>
        </w:rPr>
        <w:t>kuni</w:t>
      </w:r>
      <w:r w:rsidRPr="00E42241">
        <w:rPr>
          <w:szCs w:val="24"/>
        </w:rPr>
        <w:t xml:space="preserve"> 10 aastat, aastamaks on:</w:t>
      </w:r>
    </w:p>
    <w:bookmarkEnd w:id="63"/>
    <w:p w14:paraId="404C16E1" w14:textId="77777777" w:rsidR="00F75E01" w:rsidRPr="00E42241" w:rsidRDefault="00F75E01" w:rsidP="00F75E01">
      <w:pPr>
        <w:shd w:val="clear" w:color="auto" w:fill="FFFFFF"/>
        <w:jc w:val="both"/>
        <w:rPr>
          <w:szCs w:val="24"/>
        </w:rPr>
      </w:pPr>
      <w:r w:rsidRPr="00E42241">
        <w:rPr>
          <w:szCs w:val="24"/>
        </w:rPr>
        <w:t>1) 30 eurot</w:t>
      </w:r>
      <w:r>
        <w:rPr>
          <w:szCs w:val="24"/>
        </w:rPr>
        <w:t>,</w:t>
      </w:r>
      <w:r w:rsidRPr="00E42241">
        <w:rPr>
          <w:szCs w:val="24"/>
        </w:rPr>
        <w:t xml:space="preserve"> kui mootorsõiduki mootori töömaht on 51–125 cm</w:t>
      </w:r>
      <w:r w:rsidRPr="00E42241">
        <w:rPr>
          <w:szCs w:val="24"/>
          <w:vertAlign w:val="superscript"/>
        </w:rPr>
        <w:t>3</w:t>
      </w:r>
      <w:r w:rsidRPr="00E42241">
        <w:rPr>
          <w:szCs w:val="24"/>
        </w:rPr>
        <w:t>;</w:t>
      </w:r>
    </w:p>
    <w:p w14:paraId="421685C3" w14:textId="536886DC" w:rsidR="00F75E01" w:rsidRPr="00E42241" w:rsidRDefault="00F75E01" w:rsidP="00F75E01">
      <w:pPr>
        <w:shd w:val="clear" w:color="auto" w:fill="FFFFFF"/>
        <w:jc w:val="both"/>
        <w:rPr>
          <w:szCs w:val="24"/>
        </w:rPr>
      </w:pPr>
      <w:r w:rsidRPr="00E42241">
        <w:rPr>
          <w:szCs w:val="24"/>
        </w:rPr>
        <w:t>2) 45 eurot</w:t>
      </w:r>
      <w:r>
        <w:rPr>
          <w:szCs w:val="24"/>
        </w:rPr>
        <w:t>,</w:t>
      </w:r>
      <w:r w:rsidRPr="00E42241">
        <w:rPr>
          <w:szCs w:val="24"/>
        </w:rPr>
        <w:t xml:space="preserve"> kui mootorsõiduki mootori töömaht </w:t>
      </w:r>
      <w:ins w:id="64" w:author="Kärt Voor" w:date="2023-11-06T10:44:00Z">
        <w:r w:rsidR="00830F48">
          <w:rPr>
            <w:szCs w:val="24"/>
          </w:rPr>
          <w:t xml:space="preserve">on </w:t>
        </w:r>
      </w:ins>
      <w:r w:rsidRPr="00E42241">
        <w:rPr>
          <w:szCs w:val="24"/>
        </w:rPr>
        <w:t>126–500 cm</w:t>
      </w:r>
      <w:r w:rsidRPr="00E42241">
        <w:rPr>
          <w:szCs w:val="24"/>
          <w:vertAlign w:val="superscript"/>
        </w:rPr>
        <w:t>3</w:t>
      </w:r>
      <w:r w:rsidRPr="00E42241">
        <w:rPr>
          <w:szCs w:val="24"/>
        </w:rPr>
        <w:t>;</w:t>
      </w:r>
    </w:p>
    <w:p w14:paraId="75166360" w14:textId="77777777" w:rsidR="00F75E01" w:rsidRPr="00E42241" w:rsidRDefault="00F75E01" w:rsidP="00F75E01">
      <w:pPr>
        <w:shd w:val="clear" w:color="auto" w:fill="FFFFFF"/>
        <w:jc w:val="both"/>
        <w:rPr>
          <w:szCs w:val="24"/>
        </w:rPr>
      </w:pPr>
      <w:r w:rsidRPr="00E42241">
        <w:rPr>
          <w:szCs w:val="24"/>
        </w:rPr>
        <w:t>3) 60 eurot</w:t>
      </w:r>
      <w:r>
        <w:rPr>
          <w:szCs w:val="24"/>
        </w:rPr>
        <w:t>,</w:t>
      </w:r>
      <w:r w:rsidRPr="00E42241">
        <w:rPr>
          <w:szCs w:val="24"/>
        </w:rPr>
        <w:t xml:space="preserve"> kui mootorsõiduki mootori töömaht on 501–1000 cm</w:t>
      </w:r>
      <w:r w:rsidRPr="00E42241">
        <w:rPr>
          <w:szCs w:val="24"/>
          <w:vertAlign w:val="superscript"/>
        </w:rPr>
        <w:t>3</w:t>
      </w:r>
      <w:r w:rsidRPr="00E42241">
        <w:rPr>
          <w:szCs w:val="24"/>
        </w:rPr>
        <w:t>;</w:t>
      </w:r>
    </w:p>
    <w:p w14:paraId="76EF5C66" w14:textId="77777777" w:rsidR="00F75E01" w:rsidRPr="00E42241" w:rsidRDefault="00F75E01" w:rsidP="00F75E01">
      <w:pPr>
        <w:shd w:val="clear" w:color="auto" w:fill="FFFFFF"/>
        <w:jc w:val="both"/>
        <w:rPr>
          <w:szCs w:val="24"/>
        </w:rPr>
      </w:pPr>
      <w:r w:rsidRPr="00E42241">
        <w:rPr>
          <w:szCs w:val="24"/>
        </w:rPr>
        <w:t>4) 75 eurot</w:t>
      </w:r>
      <w:r>
        <w:rPr>
          <w:szCs w:val="24"/>
        </w:rPr>
        <w:t>,</w:t>
      </w:r>
      <w:r w:rsidRPr="00E42241">
        <w:rPr>
          <w:szCs w:val="24"/>
        </w:rPr>
        <w:t xml:space="preserve"> kui mootorsõiduki mootori töömaht on 1001–1500 cm</w:t>
      </w:r>
      <w:r w:rsidRPr="00E42241">
        <w:rPr>
          <w:szCs w:val="24"/>
          <w:vertAlign w:val="superscript"/>
        </w:rPr>
        <w:t>3</w:t>
      </w:r>
      <w:r w:rsidRPr="00E42241">
        <w:rPr>
          <w:szCs w:val="24"/>
        </w:rPr>
        <w:t>;</w:t>
      </w:r>
    </w:p>
    <w:p w14:paraId="57B89F14" w14:textId="77777777" w:rsidR="00F75E01" w:rsidRPr="00E42241" w:rsidRDefault="00F75E01" w:rsidP="00F75E01">
      <w:pPr>
        <w:shd w:val="clear" w:color="auto" w:fill="FFFFFF"/>
        <w:jc w:val="both"/>
        <w:rPr>
          <w:szCs w:val="24"/>
        </w:rPr>
      </w:pPr>
      <w:r w:rsidRPr="00E42241">
        <w:rPr>
          <w:szCs w:val="24"/>
        </w:rPr>
        <w:t>5) 90 eurot</w:t>
      </w:r>
      <w:r>
        <w:rPr>
          <w:szCs w:val="24"/>
        </w:rPr>
        <w:t>,</w:t>
      </w:r>
      <w:r w:rsidRPr="00E42241">
        <w:rPr>
          <w:szCs w:val="24"/>
        </w:rPr>
        <w:t xml:space="preserve"> kui mootorsõiduki mootori töömaht ületab 1500 cm</w:t>
      </w:r>
      <w:r w:rsidRPr="00E42241">
        <w:rPr>
          <w:szCs w:val="24"/>
          <w:vertAlign w:val="superscript"/>
        </w:rPr>
        <w:t>3</w:t>
      </w:r>
      <w:r w:rsidRPr="00E42241">
        <w:rPr>
          <w:szCs w:val="24"/>
        </w:rPr>
        <w:t>.</w:t>
      </w:r>
    </w:p>
    <w:bookmarkEnd w:id="61"/>
    <w:p w14:paraId="60BB9D01" w14:textId="77777777" w:rsidR="00F75E01" w:rsidRPr="00E42241" w:rsidRDefault="00F75E01" w:rsidP="00F75E01">
      <w:pPr>
        <w:shd w:val="clear" w:color="auto" w:fill="FFFFFF"/>
        <w:jc w:val="both"/>
        <w:rPr>
          <w:i/>
          <w:iCs/>
          <w:szCs w:val="24"/>
        </w:rPr>
      </w:pPr>
    </w:p>
    <w:p w14:paraId="188307EE" w14:textId="3FEDA69C" w:rsidR="00F75E01" w:rsidRPr="00E42241" w:rsidRDefault="00F75E01" w:rsidP="00F75E01">
      <w:pPr>
        <w:shd w:val="clear" w:color="auto" w:fill="FFFFFF"/>
        <w:jc w:val="both"/>
        <w:rPr>
          <w:szCs w:val="24"/>
        </w:rPr>
      </w:pPr>
      <w:r w:rsidRPr="00E42241">
        <w:rPr>
          <w:szCs w:val="24"/>
        </w:rPr>
        <w:t>(2)</w:t>
      </w:r>
      <w:r w:rsidR="00CA106E" w:rsidRPr="00CA106E">
        <w:rPr>
          <w:szCs w:val="24"/>
        </w:rPr>
        <w:t xml:space="preserve"> </w:t>
      </w:r>
      <w:r w:rsidR="00CA106E" w:rsidRPr="00E42241">
        <w:rPr>
          <w:szCs w:val="24"/>
        </w:rPr>
        <w:t>L3e</w:t>
      </w:r>
      <w:r w:rsidR="00CA106E">
        <w:rPr>
          <w:szCs w:val="24"/>
        </w:rPr>
        <w:t>-</w:t>
      </w:r>
      <w:r w:rsidR="00CA106E" w:rsidRPr="00E42241">
        <w:rPr>
          <w:szCs w:val="24"/>
        </w:rPr>
        <w:t>, L4e</w:t>
      </w:r>
      <w:r w:rsidR="00CA106E">
        <w:rPr>
          <w:szCs w:val="24"/>
        </w:rPr>
        <w:t>-</w:t>
      </w:r>
      <w:r w:rsidR="00CA106E" w:rsidRPr="00E42241">
        <w:rPr>
          <w:szCs w:val="24"/>
        </w:rPr>
        <w:t>, L5e</w:t>
      </w:r>
      <w:r w:rsidR="00CA106E">
        <w:rPr>
          <w:szCs w:val="24"/>
        </w:rPr>
        <w:t>-</w:t>
      </w:r>
      <w:r w:rsidR="00CA106E" w:rsidRPr="00E42241">
        <w:rPr>
          <w:szCs w:val="24"/>
        </w:rPr>
        <w:t>, L6e</w:t>
      </w:r>
      <w:r w:rsidR="00CA106E">
        <w:rPr>
          <w:szCs w:val="24"/>
        </w:rPr>
        <w:t>-</w:t>
      </w:r>
      <w:r w:rsidR="00CA106E" w:rsidRPr="00E42241">
        <w:rPr>
          <w:szCs w:val="24"/>
        </w:rPr>
        <w:t xml:space="preserve"> ja L7e</w:t>
      </w:r>
      <w:r w:rsidR="00CA106E">
        <w:rPr>
          <w:szCs w:val="24"/>
        </w:rPr>
        <w:t>-</w:t>
      </w:r>
      <w:r w:rsidR="00CA106E" w:rsidRPr="00E42241">
        <w:rPr>
          <w:szCs w:val="24"/>
        </w:rPr>
        <w:t>kategooria</w:t>
      </w:r>
      <w:r w:rsidR="00CA106E">
        <w:rPr>
          <w:szCs w:val="24"/>
        </w:rPr>
        <w:t xml:space="preserve"> </w:t>
      </w:r>
      <w:r w:rsidR="00CA106E" w:rsidRPr="00E42241">
        <w:rPr>
          <w:szCs w:val="24"/>
        </w:rPr>
        <w:t>mootorsõiduki,</w:t>
      </w:r>
      <w:r w:rsidR="00CA106E">
        <w:rPr>
          <w:szCs w:val="24"/>
        </w:rPr>
        <w:t xml:space="preserve"> kuni 1000 kilogrammise tühimassiga </w:t>
      </w:r>
      <w:r w:rsidR="00CA106E" w:rsidRPr="00E42241">
        <w:rPr>
          <w:szCs w:val="24"/>
        </w:rPr>
        <w:t>MS2</w:t>
      </w:r>
      <w:r w:rsidR="00CA106E">
        <w:rPr>
          <w:szCs w:val="24"/>
        </w:rPr>
        <w:t>-kategooria ratasmaastikusõiduki,</w:t>
      </w:r>
      <w:r w:rsidR="00CA106E" w:rsidRPr="00CA106E">
        <w:rPr>
          <w:szCs w:val="24"/>
        </w:rPr>
        <w:t xml:space="preserve"> </w:t>
      </w:r>
      <w:r w:rsidR="00CA106E">
        <w:rPr>
          <w:szCs w:val="24"/>
        </w:rPr>
        <w:t xml:space="preserve">T3-kategooria mootorsõiduki ning kuni 1000 kilogrammise tühimassiga </w:t>
      </w:r>
      <w:r w:rsidR="00CA106E">
        <w:rPr>
          <w:color w:val="000000" w:themeColor="text1"/>
        </w:rPr>
        <w:t>T1b-</w:t>
      </w:r>
      <w:r w:rsidR="00CA106E">
        <w:rPr>
          <w:szCs w:val="24"/>
        </w:rPr>
        <w:t xml:space="preserve"> ja T5-kategooria </w:t>
      </w:r>
      <w:r w:rsidR="00CA106E" w:rsidRPr="00E42241">
        <w:rPr>
          <w:szCs w:val="24"/>
        </w:rPr>
        <w:t>mootorsõiduki</w:t>
      </w:r>
      <w:r w:rsidRPr="00E42241">
        <w:rPr>
          <w:szCs w:val="24"/>
        </w:rPr>
        <w:t xml:space="preserve">, mille esmase registreerimise kuupäevast on maksustamisperioodi alguse kuupäevaks möödunud </w:t>
      </w:r>
      <w:r>
        <w:rPr>
          <w:szCs w:val="24"/>
        </w:rPr>
        <w:t>üle kümne aasta</w:t>
      </w:r>
      <w:r w:rsidRPr="00E42241">
        <w:rPr>
          <w:szCs w:val="24"/>
        </w:rPr>
        <w:t>, kuid mitte rohkem kui 20 aastat, aastamaks on:</w:t>
      </w:r>
    </w:p>
    <w:p w14:paraId="75D403C2" w14:textId="77777777" w:rsidR="00F75E01" w:rsidRPr="00E42241" w:rsidRDefault="00F75E01" w:rsidP="00F75E01">
      <w:pPr>
        <w:shd w:val="clear" w:color="auto" w:fill="FFFFFF"/>
        <w:jc w:val="both"/>
        <w:rPr>
          <w:szCs w:val="24"/>
        </w:rPr>
      </w:pPr>
      <w:r w:rsidRPr="00E42241">
        <w:rPr>
          <w:szCs w:val="24"/>
        </w:rPr>
        <w:t>1) 30 eurot</w:t>
      </w:r>
      <w:r>
        <w:rPr>
          <w:szCs w:val="24"/>
        </w:rPr>
        <w:t>,</w:t>
      </w:r>
      <w:r w:rsidRPr="00E42241">
        <w:rPr>
          <w:szCs w:val="24"/>
        </w:rPr>
        <w:t xml:space="preserve"> kui mootorsõiduki mootori töömaht on 126–500 cm</w:t>
      </w:r>
      <w:r w:rsidRPr="00E42241">
        <w:rPr>
          <w:szCs w:val="24"/>
          <w:vertAlign w:val="superscript"/>
        </w:rPr>
        <w:t>3</w:t>
      </w:r>
      <w:r w:rsidRPr="00E42241">
        <w:rPr>
          <w:szCs w:val="24"/>
        </w:rPr>
        <w:t>;</w:t>
      </w:r>
    </w:p>
    <w:p w14:paraId="61A1228F" w14:textId="77777777" w:rsidR="00F75E01" w:rsidRPr="00E42241" w:rsidRDefault="00F75E01" w:rsidP="00F75E01">
      <w:pPr>
        <w:shd w:val="clear" w:color="auto" w:fill="FFFFFF"/>
        <w:jc w:val="both"/>
        <w:rPr>
          <w:szCs w:val="24"/>
        </w:rPr>
      </w:pPr>
      <w:r w:rsidRPr="00E42241">
        <w:rPr>
          <w:szCs w:val="24"/>
        </w:rPr>
        <w:t>2) 45 eurot</w:t>
      </w:r>
      <w:r>
        <w:rPr>
          <w:szCs w:val="24"/>
        </w:rPr>
        <w:t>,</w:t>
      </w:r>
      <w:r w:rsidRPr="00E42241">
        <w:rPr>
          <w:szCs w:val="24"/>
        </w:rPr>
        <w:t xml:space="preserve"> kui mootorsõiduki mootori töömaht </w:t>
      </w:r>
      <w:r>
        <w:rPr>
          <w:szCs w:val="24"/>
        </w:rPr>
        <w:t xml:space="preserve">on </w:t>
      </w:r>
      <w:r w:rsidRPr="00E42241">
        <w:rPr>
          <w:szCs w:val="24"/>
        </w:rPr>
        <w:t>501–1000 cm</w:t>
      </w:r>
      <w:r w:rsidRPr="00E42241">
        <w:rPr>
          <w:szCs w:val="24"/>
          <w:vertAlign w:val="superscript"/>
        </w:rPr>
        <w:t>3</w:t>
      </w:r>
      <w:r w:rsidRPr="00E42241">
        <w:rPr>
          <w:szCs w:val="24"/>
        </w:rPr>
        <w:t>;</w:t>
      </w:r>
    </w:p>
    <w:p w14:paraId="7DB7B62A" w14:textId="77777777" w:rsidR="00F75E01" w:rsidRPr="00E42241" w:rsidRDefault="00F75E01" w:rsidP="00F75E01">
      <w:pPr>
        <w:shd w:val="clear" w:color="auto" w:fill="FFFFFF"/>
        <w:jc w:val="both"/>
        <w:rPr>
          <w:szCs w:val="24"/>
        </w:rPr>
      </w:pPr>
      <w:r w:rsidRPr="00E42241">
        <w:rPr>
          <w:szCs w:val="24"/>
        </w:rPr>
        <w:t>3) 60 eurot</w:t>
      </w:r>
      <w:r>
        <w:rPr>
          <w:szCs w:val="24"/>
        </w:rPr>
        <w:t>,</w:t>
      </w:r>
      <w:r w:rsidRPr="00E42241">
        <w:rPr>
          <w:szCs w:val="24"/>
        </w:rPr>
        <w:t xml:space="preserve"> kui mootorsõiduki mootori töömaht on 1001–1500 cm</w:t>
      </w:r>
      <w:r w:rsidRPr="00E42241">
        <w:rPr>
          <w:szCs w:val="24"/>
          <w:vertAlign w:val="superscript"/>
        </w:rPr>
        <w:t>3</w:t>
      </w:r>
      <w:r w:rsidRPr="00E42241">
        <w:rPr>
          <w:szCs w:val="24"/>
        </w:rPr>
        <w:t>;</w:t>
      </w:r>
    </w:p>
    <w:p w14:paraId="0BD470E2" w14:textId="77777777" w:rsidR="00F75E01" w:rsidRPr="00E42241" w:rsidRDefault="00F75E01" w:rsidP="00F75E01">
      <w:pPr>
        <w:shd w:val="clear" w:color="auto" w:fill="FFFFFF"/>
        <w:jc w:val="both"/>
        <w:rPr>
          <w:szCs w:val="24"/>
        </w:rPr>
      </w:pPr>
      <w:r w:rsidRPr="00E42241">
        <w:rPr>
          <w:szCs w:val="24"/>
        </w:rPr>
        <w:t>4) 75 eurot</w:t>
      </w:r>
      <w:r>
        <w:rPr>
          <w:szCs w:val="24"/>
        </w:rPr>
        <w:t>,</w:t>
      </w:r>
      <w:r w:rsidRPr="00E42241">
        <w:rPr>
          <w:szCs w:val="24"/>
        </w:rPr>
        <w:t xml:space="preserve"> kui mootorsõiduki mootori töömaht ületab 1500 cm</w:t>
      </w:r>
      <w:r w:rsidRPr="00E42241">
        <w:rPr>
          <w:szCs w:val="24"/>
          <w:vertAlign w:val="superscript"/>
        </w:rPr>
        <w:t>3</w:t>
      </w:r>
      <w:r w:rsidRPr="00E42241">
        <w:rPr>
          <w:szCs w:val="24"/>
        </w:rPr>
        <w:t>.</w:t>
      </w:r>
    </w:p>
    <w:bookmarkEnd w:id="57"/>
    <w:bookmarkEnd w:id="62"/>
    <w:p w14:paraId="77D2EC24" w14:textId="55728248" w:rsidR="00782059" w:rsidRDefault="00782059" w:rsidP="00252541">
      <w:pPr>
        <w:jc w:val="both"/>
      </w:pPr>
    </w:p>
    <w:p w14:paraId="789B5F7E" w14:textId="7AED5C71" w:rsidR="00E42241" w:rsidRPr="00E42241" w:rsidRDefault="00E42241" w:rsidP="00E42241">
      <w:pPr>
        <w:jc w:val="both"/>
        <w:rPr>
          <w:b/>
          <w:bCs/>
        </w:rPr>
      </w:pPr>
      <w:r w:rsidRPr="00E42241">
        <w:rPr>
          <w:b/>
          <w:bCs/>
        </w:rPr>
        <w:t xml:space="preserve">§ </w:t>
      </w:r>
      <w:r w:rsidR="00EF242D">
        <w:rPr>
          <w:b/>
          <w:bCs/>
        </w:rPr>
        <w:t>1</w:t>
      </w:r>
      <w:r w:rsidR="00E72970">
        <w:rPr>
          <w:b/>
          <w:bCs/>
        </w:rPr>
        <w:t>2</w:t>
      </w:r>
      <w:r>
        <w:rPr>
          <w:b/>
          <w:bCs/>
        </w:rPr>
        <w:t>.</w:t>
      </w:r>
      <w:r w:rsidRPr="00E42241">
        <w:rPr>
          <w:b/>
          <w:bCs/>
        </w:rPr>
        <w:t xml:space="preserve"> </w:t>
      </w:r>
      <w:bookmarkStart w:id="65" w:name="_Hlk145859406"/>
      <w:r w:rsidRPr="00E42241">
        <w:rPr>
          <w:b/>
          <w:bCs/>
        </w:rPr>
        <w:t>M1</w:t>
      </w:r>
      <w:r w:rsidR="005F1759">
        <w:rPr>
          <w:b/>
          <w:bCs/>
        </w:rPr>
        <w:t>-</w:t>
      </w:r>
      <w:r w:rsidRPr="00E42241">
        <w:rPr>
          <w:b/>
          <w:bCs/>
        </w:rPr>
        <w:t xml:space="preserve"> ja M1G</w:t>
      </w:r>
      <w:r w:rsidR="005F1759">
        <w:rPr>
          <w:b/>
          <w:bCs/>
        </w:rPr>
        <w:t>-</w:t>
      </w:r>
      <w:r w:rsidRPr="00E42241">
        <w:rPr>
          <w:b/>
          <w:bCs/>
        </w:rPr>
        <w:t>kategooria mootorsõidukite aastamaksu määrad</w:t>
      </w:r>
      <w:bookmarkEnd w:id="65"/>
    </w:p>
    <w:p w14:paraId="7BAB6EDD" w14:textId="77777777" w:rsidR="00E42241" w:rsidRPr="00E42241" w:rsidRDefault="00E42241" w:rsidP="00E42241">
      <w:pPr>
        <w:jc w:val="both"/>
        <w:rPr>
          <w:b/>
          <w:bCs/>
        </w:rPr>
      </w:pPr>
    </w:p>
    <w:p w14:paraId="7AC90B7E" w14:textId="19723E51" w:rsidR="00E42241" w:rsidRPr="00E42241" w:rsidRDefault="00E42241" w:rsidP="00E42241">
      <w:pPr>
        <w:jc w:val="both"/>
      </w:pPr>
      <w:bookmarkStart w:id="66" w:name="_Hlk145164812"/>
      <w:bookmarkStart w:id="67" w:name="_Hlk145580704"/>
      <w:r w:rsidRPr="00E42241">
        <w:t>(1) M1</w:t>
      </w:r>
      <w:r w:rsidR="005F1759">
        <w:t>-</w:t>
      </w:r>
      <w:r w:rsidRPr="00E42241">
        <w:t xml:space="preserve"> ja M1G</w:t>
      </w:r>
      <w:r w:rsidR="005F1759">
        <w:t>-</w:t>
      </w:r>
      <w:r w:rsidRPr="00E42241">
        <w:t>kategooria mootorsõiduk</w:t>
      </w:r>
      <w:r w:rsidR="005F1759">
        <w:t>i</w:t>
      </w:r>
      <w:r w:rsidRPr="00E42241">
        <w:t xml:space="preserve">, mis ei ole täiselektriline ja mille kohta on liiklusregistris olemas andmed ühtlustatud ülemaailmse </w:t>
      </w:r>
      <w:proofErr w:type="spellStart"/>
      <w:r w:rsidRPr="00E42241">
        <w:t>kergsõidukite</w:t>
      </w:r>
      <w:proofErr w:type="spellEnd"/>
      <w:r w:rsidRPr="00E42241">
        <w:t xml:space="preserve"> katsetamise meetodiga (edaspidi </w:t>
      </w:r>
      <w:r w:rsidRPr="00E42241">
        <w:rPr>
          <w:i/>
          <w:iCs/>
        </w:rPr>
        <w:t>WLTP</w:t>
      </w:r>
      <w:r w:rsidR="00BA4A3F">
        <w:rPr>
          <w:i/>
          <w:iCs/>
        </w:rPr>
        <w:t>-</w:t>
      </w:r>
      <w:r w:rsidRPr="00E42241">
        <w:rPr>
          <w:i/>
          <w:iCs/>
        </w:rPr>
        <w:t>meetod</w:t>
      </w:r>
      <w:r w:rsidRPr="00E42241">
        <w:t xml:space="preserve">) arvutatud süsinikdioksiidi </w:t>
      </w:r>
      <w:r w:rsidR="00523E98">
        <w:t xml:space="preserve">(edaspidi </w:t>
      </w:r>
      <w:r w:rsidR="00523E98" w:rsidRPr="00523E98">
        <w:rPr>
          <w:i/>
          <w:iCs/>
        </w:rPr>
        <w:t>CO</w:t>
      </w:r>
      <w:r w:rsidR="00523E98" w:rsidRPr="00523E98">
        <w:rPr>
          <w:i/>
          <w:iCs/>
          <w:vertAlign w:val="subscript"/>
        </w:rPr>
        <w:t>2</w:t>
      </w:r>
      <w:r w:rsidR="00523E98">
        <w:t>) eri</w:t>
      </w:r>
      <w:r w:rsidRPr="00E42241">
        <w:t xml:space="preserve">heite kohta, aastamaksu määr leitakse </w:t>
      </w:r>
      <w:del w:id="68" w:author="Kärt Voor [2]" w:date="2023-10-23T16:20:00Z">
        <w:r w:rsidRPr="00E42241" w:rsidDel="0085341E">
          <w:delText xml:space="preserve">kolme </w:delText>
        </w:r>
      </w:del>
      <w:commentRangeStart w:id="69"/>
      <w:ins w:id="70" w:author="Kärt Voor [2]" w:date="2023-10-23T16:20:00Z">
        <w:r w:rsidR="0085341E">
          <w:t>järgmiste</w:t>
        </w:r>
        <w:r w:rsidR="0085341E" w:rsidRPr="00E42241">
          <w:t xml:space="preserve"> </w:t>
        </w:r>
      </w:ins>
      <w:r w:rsidRPr="00E42241">
        <w:t>komponen</w:t>
      </w:r>
      <w:ins w:id="71" w:author="Kärt Voor [2]" w:date="2023-10-23T16:20:00Z">
        <w:r w:rsidR="0085341E">
          <w:t>tide</w:t>
        </w:r>
      </w:ins>
      <w:del w:id="72" w:author="Kärt Voor [2]" w:date="2023-10-23T16:20:00Z">
        <w:r w:rsidRPr="00E42241" w:rsidDel="0085341E">
          <w:delText>di</w:delText>
        </w:r>
      </w:del>
      <w:r w:rsidRPr="00E42241">
        <w:t xml:space="preserve"> </w:t>
      </w:r>
      <w:commentRangeEnd w:id="69"/>
      <w:r w:rsidR="007213DB">
        <w:rPr>
          <w:rStyle w:val="Kommentaariviide"/>
        </w:rPr>
        <w:commentReference w:id="69"/>
      </w:r>
      <w:r w:rsidRPr="00E42241">
        <w:t xml:space="preserve">summana: </w:t>
      </w:r>
    </w:p>
    <w:p w14:paraId="0DCAE0AE" w14:textId="7E3CE08B" w:rsidR="00E42241" w:rsidRPr="00E42241" w:rsidRDefault="00E42241" w:rsidP="00E42241">
      <w:pPr>
        <w:jc w:val="both"/>
      </w:pPr>
      <w:r w:rsidRPr="00E42241">
        <w:t xml:space="preserve">1) baasosa </w:t>
      </w:r>
      <w:r w:rsidR="00FA717E">
        <w:t>5</w:t>
      </w:r>
      <w:r w:rsidRPr="00E42241">
        <w:t>0 eurot mootorsõiduki kohta;</w:t>
      </w:r>
    </w:p>
    <w:bookmarkEnd w:id="66"/>
    <w:p w14:paraId="3B1A2916" w14:textId="37B598CA" w:rsidR="00E42241" w:rsidRPr="00E42241" w:rsidRDefault="00E42241" w:rsidP="00E42241">
      <w:pPr>
        <w:jc w:val="both"/>
      </w:pPr>
      <w:r w:rsidRPr="00E42241">
        <w:t xml:space="preserve">2) </w:t>
      </w:r>
      <w:r w:rsidR="00523E98" w:rsidRPr="00F53648">
        <w:t>CO</w:t>
      </w:r>
      <w:r w:rsidR="00523E98" w:rsidRPr="00F53648">
        <w:rPr>
          <w:vertAlign w:val="subscript"/>
        </w:rPr>
        <w:t>2</w:t>
      </w:r>
      <w:r w:rsidR="00523E98">
        <w:t xml:space="preserve"> eri</w:t>
      </w:r>
      <w:r w:rsidRPr="00E42241">
        <w:t>heite osa selliselt, et iga CO</w:t>
      </w:r>
      <w:r w:rsidRPr="00E42241">
        <w:rPr>
          <w:vertAlign w:val="subscript"/>
        </w:rPr>
        <w:t>2</w:t>
      </w:r>
      <w:r w:rsidRPr="00E42241">
        <w:t xml:space="preserve"> gramm vahemikus 118–150 grammi kilomeetri kohta korrutatakse 3 euroga, vahemikus 151–200 grammi kilomeetri kohta korrutatakse 3,5 euroga ning 201 ja enam grammi kilomeetri kohta korrutatakse 4 euroga;</w:t>
      </w:r>
    </w:p>
    <w:p w14:paraId="75A6FB78" w14:textId="77777777" w:rsidR="00E42241" w:rsidRPr="00E42241" w:rsidRDefault="00E42241" w:rsidP="00E42241">
      <w:pPr>
        <w:jc w:val="both"/>
      </w:pPr>
      <w:r w:rsidRPr="00E42241">
        <w:t xml:space="preserve">3) massiosa selliselt, et mootorsõiduki 2000 kilogrammist täismassi ületav iga kilogramm korrutatakse 0,40 euroga kuni summani 400 eurot. </w:t>
      </w:r>
    </w:p>
    <w:p w14:paraId="220A1991" w14:textId="77777777" w:rsidR="00E42241" w:rsidRPr="00E42241" w:rsidRDefault="00E42241" w:rsidP="00E42241">
      <w:pPr>
        <w:jc w:val="both"/>
      </w:pPr>
    </w:p>
    <w:p w14:paraId="78838399" w14:textId="552F8055" w:rsidR="00E42241" w:rsidRPr="00E42241" w:rsidRDefault="00E42241" w:rsidP="00E42241">
      <w:pPr>
        <w:jc w:val="both"/>
      </w:pPr>
      <w:r w:rsidRPr="00E42241">
        <w:t xml:space="preserve">(2) Käesoleva paragrahvi lõikes 1 nimetatud mootorsõiduk, mille kohta on liiklusregistris olemas andmed üksnes </w:t>
      </w:r>
      <w:commentRangeStart w:id="73"/>
      <w:r w:rsidRPr="00E42241">
        <w:t>NEDC</w:t>
      </w:r>
      <w:r w:rsidR="00BA4A3F">
        <w:t>-</w:t>
      </w:r>
      <w:r w:rsidRPr="00E42241">
        <w:t xml:space="preserve">meetodiga </w:t>
      </w:r>
      <w:commentRangeEnd w:id="73"/>
      <w:r w:rsidR="00342814">
        <w:rPr>
          <w:rStyle w:val="Kommentaariviide"/>
        </w:rPr>
        <w:commentReference w:id="73"/>
      </w:r>
      <w:r w:rsidRPr="00E42241">
        <w:t xml:space="preserve">arvutatud </w:t>
      </w:r>
      <w:r w:rsidR="00523E98" w:rsidRPr="00F53648">
        <w:t>CO</w:t>
      </w:r>
      <w:r w:rsidR="00523E98" w:rsidRPr="00F53648">
        <w:rPr>
          <w:vertAlign w:val="subscript"/>
        </w:rPr>
        <w:t>2</w:t>
      </w:r>
      <w:r w:rsidR="00523E98">
        <w:t xml:space="preserve"> eri</w:t>
      </w:r>
      <w:r w:rsidRPr="00E42241">
        <w:t xml:space="preserve">heite kohta, aastamaksu määr leitakse </w:t>
      </w:r>
      <w:del w:id="74" w:author="Kärt Voor [2]" w:date="2023-10-23T16:21:00Z">
        <w:r w:rsidRPr="00E42241" w:rsidDel="0085341E">
          <w:delText xml:space="preserve">kolme </w:delText>
        </w:r>
      </w:del>
      <w:r w:rsidRPr="00E42241">
        <w:t>komponen</w:t>
      </w:r>
      <w:ins w:id="75" w:author="Kärt Voor [2]" w:date="2023-10-23T16:21:00Z">
        <w:r w:rsidR="0085341E">
          <w:t>tide</w:t>
        </w:r>
      </w:ins>
      <w:del w:id="76" w:author="Kärt Voor [2]" w:date="2023-10-23T16:21:00Z">
        <w:r w:rsidRPr="00E42241" w:rsidDel="0085341E">
          <w:delText>di</w:delText>
        </w:r>
      </w:del>
      <w:r w:rsidRPr="00E42241">
        <w:t xml:space="preserve"> summana, mis on käesoleva paragrahvi lõikes 1 nimetatud baasosa ja massiosa ning </w:t>
      </w:r>
      <w:r w:rsidR="00523E98" w:rsidRPr="00F53648">
        <w:t>CO</w:t>
      </w:r>
      <w:r w:rsidR="00523E98" w:rsidRPr="00F53648">
        <w:rPr>
          <w:vertAlign w:val="subscript"/>
        </w:rPr>
        <w:t>2</w:t>
      </w:r>
      <w:r w:rsidR="00523E98">
        <w:t xml:space="preserve"> eri</w:t>
      </w:r>
      <w:r w:rsidRPr="00E42241">
        <w:t xml:space="preserve">heite osa selliselt, et esmalt korrutatakse </w:t>
      </w:r>
      <w:r w:rsidR="00523E98" w:rsidRPr="00F53648">
        <w:t>CO</w:t>
      </w:r>
      <w:r w:rsidR="00523E98" w:rsidRPr="00F53648">
        <w:rPr>
          <w:vertAlign w:val="subscript"/>
        </w:rPr>
        <w:t>2</w:t>
      </w:r>
      <w:r w:rsidR="00523E98">
        <w:t xml:space="preserve"> eri</w:t>
      </w:r>
      <w:r w:rsidRPr="00E42241">
        <w:t>heite näit koefitsiendiga 1,24 ja seejärel iga CO</w:t>
      </w:r>
      <w:r w:rsidRPr="00E42241">
        <w:rPr>
          <w:vertAlign w:val="subscript"/>
        </w:rPr>
        <w:t>2</w:t>
      </w:r>
      <w:r w:rsidRPr="00E42241">
        <w:t xml:space="preserve"> gramm vastavalt käesoleva paragrahvi lõike 1 punktis 2 </w:t>
      </w:r>
      <w:r w:rsidR="00BA4A3F">
        <w:t>sätestatule</w:t>
      </w:r>
      <w:r w:rsidRPr="00E42241">
        <w:t xml:space="preserve">.   </w:t>
      </w:r>
    </w:p>
    <w:bookmarkEnd w:id="67"/>
    <w:p w14:paraId="685C8010" w14:textId="77777777" w:rsidR="00E42241" w:rsidRPr="00E42241" w:rsidRDefault="00E42241" w:rsidP="00E42241">
      <w:pPr>
        <w:jc w:val="both"/>
      </w:pPr>
    </w:p>
    <w:p w14:paraId="3FA9CCD7" w14:textId="6F338728" w:rsidR="00E42241" w:rsidRPr="00E42241" w:rsidRDefault="00E42241" w:rsidP="00E42241">
      <w:pPr>
        <w:jc w:val="both"/>
      </w:pPr>
      <w:bookmarkStart w:id="77" w:name="_Hlk145338413"/>
      <w:r w:rsidRPr="00E42241">
        <w:t>(3) Käesoleva paragrahvi lõikes 1 nimetatud mootorsõiduk</w:t>
      </w:r>
      <w:r w:rsidR="00BA4A3F">
        <w:t>i</w:t>
      </w:r>
      <w:r w:rsidRPr="00E42241">
        <w:t xml:space="preserve">, mille kohta puuduvad liiklusregistris andmed </w:t>
      </w:r>
      <w:r w:rsidR="00523E98" w:rsidRPr="00F53648">
        <w:t>CO</w:t>
      </w:r>
      <w:r w:rsidR="00523E98" w:rsidRPr="00F53648">
        <w:rPr>
          <w:vertAlign w:val="subscript"/>
        </w:rPr>
        <w:t>2</w:t>
      </w:r>
      <w:r w:rsidR="00523E98">
        <w:t xml:space="preserve"> eri</w:t>
      </w:r>
      <w:r w:rsidRPr="00E42241">
        <w:t xml:space="preserve">heite kohta, aastamaksu määr leitakse </w:t>
      </w:r>
      <w:del w:id="78" w:author="Kärt Voor [2]" w:date="2023-10-23T16:21:00Z">
        <w:r w:rsidRPr="00E42241" w:rsidDel="0085341E">
          <w:delText xml:space="preserve">nelja </w:delText>
        </w:r>
      </w:del>
      <w:ins w:id="79" w:author="Kärt Voor [2]" w:date="2023-10-23T16:21:00Z">
        <w:r w:rsidR="0085341E">
          <w:t>järgmiste</w:t>
        </w:r>
        <w:r w:rsidR="0085341E" w:rsidRPr="00E42241">
          <w:t xml:space="preserve"> </w:t>
        </w:r>
      </w:ins>
      <w:r w:rsidRPr="00E42241">
        <w:t>komponen</w:t>
      </w:r>
      <w:ins w:id="80" w:author="Kärt Voor [2]" w:date="2023-10-23T16:21:00Z">
        <w:r w:rsidR="0085341E">
          <w:t>tide</w:t>
        </w:r>
      </w:ins>
      <w:del w:id="81" w:author="Kärt Voor [2]" w:date="2023-10-23T16:21:00Z">
        <w:r w:rsidRPr="00E42241" w:rsidDel="0085341E">
          <w:delText>di</w:delText>
        </w:r>
      </w:del>
      <w:r w:rsidRPr="00E42241">
        <w:t xml:space="preserve"> summana:</w:t>
      </w:r>
    </w:p>
    <w:p w14:paraId="70242493" w14:textId="2D34D042" w:rsidR="00E42241" w:rsidRPr="00E42241" w:rsidRDefault="00E42241" w:rsidP="00E42241">
      <w:pPr>
        <w:jc w:val="both"/>
      </w:pPr>
      <w:r w:rsidRPr="00E42241">
        <w:t xml:space="preserve">1) baasosa </w:t>
      </w:r>
      <w:r w:rsidR="00FA717E">
        <w:t>5</w:t>
      </w:r>
      <w:r w:rsidRPr="00E42241">
        <w:t>0 eurot mootorsõiduki kohta;</w:t>
      </w:r>
    </w:p>
    <w:p w14:paraId="359C1EC1" w14:textId="77777777" w:rsidR="00E42241" w:rsidRPr="00E42241" w:rsidRDefault="00E42241" w:rsidP="00E42241">
      <w:pPr>
        <w:jc w:val="both"/>
      </w:pPr>
      <w:r w:rsidRPr="00E42241">
        <w:t xml:space="preserve">2) mootori töömahust lähtuv osa selliselt, et mootori töömahu iga kuupsentimeeter korrutatakse 0,05 euroga; </w:t>
      </w:r>
    </w:p>
    <w:p w14:paraId="415495A0" w14:textId="77777777" w:rsidR="00E42241" w:rsidRPr="00E42241" w:rsidRDefault="00E42241" w:rsidP="00E42241">
      <w:pPr>
        <w:jc w:val="both"/>
      </w:pPr>
      <w:r w:rsidRPr="00E42241">
        <w:t>3) mootori võimsusest lähtuv osa selliselt, et mootori võimsuse iga kilovatt korrutatakse 0,80 euroga;</w:t>
      </w:r>
    </w:p>
    <w:p w14:paraId="64FCE7DA" w14:textId="77777777" w:rsidR="00E42241" w:rsidRPr="00E42241" w:rsidRDefault="00E42241" w:rsidP="00E42241">
      <w:pPr>
        <w:jc w:val="both"/>
      </w:pPr>
      <w:r w:rsidRPr="00E42241">
        <w:t xml:space="preserve">4) massiosa selliselt, et mootorsõiduki 2000 kilogrammist täismassi ületav iga kilogramm korrutatakse 0,40 euroga kuni summani 400 eurot. </w:t>
      </w:r>
    </w:p>
    <w:bookmarkEnd w:id="77"/>
    <w:p w14:paraId="55577009" w14:textId="77777777" w:rsidR="00E42241" w:rsidRPr="00E42241" w:rsidRDefault="00E42241" w:rsidP="00E42241">
      <w:pPr>
        <w:jc w:val="both"/>
      </w:pPr>
    </w:p>
    <w:p w14:paraId="1671DAF2" w14:textId="75C63450" w:rsidR="00E42241" w:rsidRPr="00E42241" w:rsidRDefault="00E42241" w:rsidP="00E42241">
      <w:pPr>
        <w:jc w:val="both"/>
      </w:pPr>
      <w:r w:rsidRPr="00E42241">
        <w:lastRenderedPageBreak/>
        <w:t>(4) Käesoleva paragrahvi lõikes 1 nimetatud mootorsõiduk</w:t>
      </w:r>
      <w:r w:rsidR="00BA4A3F">
        <w:t>i</w:t>
      </w:r>
      <w:r w:rsidRPr="00E42241">
        <w:t xml:space="preserve">, mis on täiselektriline, aastamaksu määr leitakse </w:t>
      </w:r>
      <w:del w:id="82" w:author="Kärt Voor [2]" w:date="2023-10-23T16:21:00Z">
        <w:r w:rsidRPr="00E42241" w:rsidDel="0085341E">
          <w:delText xml:space="preserve">kahe </w:delText>
        </w:r>
      </w:del>
      <w:ins w:id="83" w:author="Kärt Voor [2]" w:date="2023-10-23T16:21:00Z">
        <w:r w:rsidR="0085341E">
          <w:t>järgmiste</w:t>
        </w:r>
        <w:r w:rsidR="0085341E" w:rsidRPr="00E42241">
          <w:t xml:space="preserve"> </w:t>
        </w:r>
      </w:ins>
      <w:r w:rsidRPr="00E42241">
        <w:t>komponen</w:t>
      </w:r>
      <w:ins w:id="84" w:author="Kärt Voor [2]" w:date="2023-10-23T16:21:00Z">
        <w:r w:rsidR="0085341E">
          <w:t>tide</w:t>
        </w:r>
      </w:ins>
      <w:del w:id="85" w:author="Kärt Voor [2]" w:date="2023-10-23T16:21:00Z">
        <w:r w:rsidRPr="00E42241" w:rsidDel="0085341E">
          <w:delText>di</w:delText>
        </w:r>
      </w:del>
      <w:r w:rsidRPr="00E42241">
        <w:t xml:space="preserve"> summana:</w:t>
      </w:r>
    </w:p>
    <w:p w14:paraId="28E928F1" w14:textId="7CB55CEB" w:rsidR="00E42241" w:rsidRPr="00E42241" w:rsidRDefault="00E42241" w:rsidP="00E42241">
      <w:pPr>
        <w:jc w:val="both"/>
      </w:pPr>
      <w:r w:rsidRPr="00E42241">
        <w:t xml:space="preserve">1) baasosa </w:t>
      </w:r>
      <w:r w:rsidR="00FA717E">
        <w:t>5</w:t>
      </w:r>
      <w:r w:rsidRPr="00E42241">
        <w:t>0 eurot mootorsõiduki kohta;</w:t>
      </w:r>
    </w:p>
    <w:p w14:paraId="13D473C7" w14:textId="43F4A60D" w:rsidR="00E42241" w:rsidRDefault="00E42241" w:rsidP="00E42241">
      <w:pPr>
        <w:jc w:val="both"/>
      </w:pPr>
      <w:r w:rsidRPr="00E42241">
        <w:t xml:space="preserve">2) massiosa selliselt, et mootorsõiduki 2400 kilogrammist täismassi ületav iga kilogramm korrutatakse 0,40 euroga kuni summani 440 eurot. </w:t>
      </w:r>
    </w:p>
    <w:p w14:paraId="1B930A4E" w14:textId="77777777" w:rsidR="00E42241" w:rsidRPr="00E42241" w:rsidRDefault="00E42241" w:rsidP="00E42241">
      <w:pPr>
        <w:jc w:val="both"/>
      </w:pPr>
    </w:p>
    <w:p w14:paraId="586A650B" w14:textId="1B2CA24A" w:rsidR="00E42241" w:rsidRPr="00E42241" w:rsidRDefault="00E42241" w:rsidP="00E42241">
      <w:pPr>
        <w:jc w:val="both"/>
      </w:pPr>
      <w:r>
        <w:t xml:space="preserve">(5) </w:t>
      </w:r>
      <w:commentRangeStart w:id="86"/>
      <w:r w:rsidRPr="00E42241">
        <w:t>Täiselektriliseks</w:t>
      </w:r>
      <w:commentRangeEnd w:id="86"/>
      <w:r w:rsidR="009E368D">
        <w:rPr>
          <w:rStyle w:val="Kommentaariviide"/>
        </w:rPr>
        <w:commentReference w:id="86"/>
      </w:r>
      <w:r w:rsidRPr="00E42241">
        <w:t xml:space="preserve"> loetakse mootorsõiduk, mille veoajamit veab ainult ja alaliselt elektrimootor, millel puudub sisepõlemismootor ning mis on  tüübivastavuse tunnistuse kohaselt täiselektriline.  </w:t>
      </w:r>
    </w:p>
    <w:p w14:paraId="24FCDC93" w14:textId="43EAB637" w:rsidR="00E42241" w:rsidRPr="000731AF" w:rsidRDefault="00E42241" w:rsidP="00252541">
      <w:pPr>
        <w:jc w:val="both"/>
      </w:pPr>
    </w:p>
    <w:p w14:paraId="058883E0" w14:textId="4C017B0D" w:rsidR="000731AF" w:rsidRPr="000731AF" w:rsidRDefault="000731AF" w:rsidP="000731AF">
      <w:pPr>
        <w:shd w:val="clear" w:color="auto" w:fill="FFFFFF"/>
        <w:jc w:val="both"/>
        <w:rPr>
          <w:b/>
          <w:bCs/>
          <w:szCs w:val="24"/>
          <w:bdr w:val="none" w:sz="0" w:space="0" w:color="auto" w:frame="1"/>
          <w:lang w:eastAsia="et-EE"/>
        </w:rPr>
      </w:pPr>
      <w:r w:rsidRPr="000731AF">
        <w:rPr>
          <w:b/>
          <w:bCs/>
          <w:szCs w:val="24"/>
          <w:bdr w:val="none" w:sz="0" w:space="0" w:color="auto" w:frame="1"/>
          <w:lang w:eastAsia="et-EE"/>
        </w:rPr>
        <w:t>§ 1</w:t>
      </w:r>
      <w:r w:rsidR="00E72970">
        <w:rPr>
          <w:b/>
          <w:bCs/>
          <w:szCs w:val="24"/>
          <w:bdr w:val="none" w:sz="0" w:space="0" w:color="auto" w:frame="1"/>
          <w:lang w:eastAsia="et-EE"/>
        </w:rPr>
        <w:t>3</w:t>
      </w:r>
      <w:r w:rsidRPr="000731AF">
        <w:rPr>
          <w:b/>
          <w:bCs/>
          <w:szCs w:val="24"/>
          <w:bdr w:val="none" w:sz="0" w:space="0" w:color="auto" w:frame="1"/>
          <w:lang w:eastAsia="et-EE"/>
        </w:rPr>
        <w:t xml:space="preserve">. </w:t>
      </w:r>
      <w:bookmarkStart w:id="87" w:name="_Hlk145859772"/>
      <w:r w:rsidRPr="000731AF">
        <w:rPr>
          <w:b/>
          <w:bCs/>
          <w:szCs w:val="24"/>
          <w:bdr w:val="none" w:sz="0" w:space="0" w:color="auto" w:frame="1"/>
          <w:lang w:eastAsia="et-EE"/>
        </w:rPr>
        <w:t>N1</w:t>
      </w:r>
      <w:r w:rsidR="00BA4A3F">
        <w:rPr>
          <w:b/>
          <w:bCs/>
          <w:szCs w:val="24"/>
          <w:bdr w:val="none" w:sz="0" w:space="0" w:color="auto" w:frame="1"/>
          <w:lang w:eastAsia="et-EE"/>
        </w:rPr>
        <w:t>-</w:t>
      </w:r>
      <w:r w:rsidRPr="000731AF">
        <w:rPr>
          <w:b/>
          <w:bCs/>
          <w:szCs w:val="24"/>
          <w:bdr w:val="none" w:sz="0" w:space="0" w:color="auto" w:frame="1"/>
          <w:lang w:eastAsia="et-EE"/>
        </w:rPr>
        <w:t xml:space="preserve"> ja N1G</w:t>
      </w:r>
      <w:r w:rsidR="00BA4A3F">
        <w:rPr>
          <w:b/>
          <w:bCs/>
          <w:szCs w:val="24"/>
          <w:bdr w:val="none" w:sz="0" w:space="0" w:color="auto" w:frame="1"/>
          <w:lang w:eastAsia="et-EE"/>
        </w:rPr>
        <w:t>-</w:t>
      </w:r>
      <w:r w:rsidRPr="000731AF">
        <w:rPr>
          <w:b/>
          <w:bCs/>
          <w:szCs w:val="24"/>
          <w:bdr w:val="none" w:sz="0" w:space="0" w:color="auto" w:frame="1"/>
          <w:lang w:eastAsia="et-EE"/>
        </w:rPr>
        <w:t>kategooria mootorsõidukite aastamaksu määrad</w:t>
      </w:r>
      <w:bookmarkEnd w:id="87"/>
    </w:p>
    <w:p w14:paraId="6137DB1A" w14:textId="77777777" w:rsidR="000731AF" w:rsidRPr="000731AF" w:rsidRDefault="000731AF" w:rsidP="000731AF">
      <w:pPr>
        <w:shd w:val="clear" w:color="auto" w:fill="FFFFFF"/>
        <w:jc w:val="both"/>
        <w:rPr>
          <w:b/>
          <w:bCs/>
          <w:szCs w:val="24"/>
          <w:bdr w:val="none" w:sz="0" w:space="0" w:color="auto" w:frame="1"/>
          <w:lang w:eastAsia="et-EE"/>
        </w:rPr>
      </w:pPr>
    </w:p>
    <w:p w14:paraId="36DD4D29" w14:textId="10F36986" w:rsidR="000731AF" w:rsidRPr="000731AF" w:rsidRDefault="000731AF" w:rsidP="000731AF">
      <w:pPr>
        <w:shd w:val="clear" w:color="auto" w:fill="FFFFFF"/>
        <w:jc w:val="both"/>
        <w:rPr>
          <w:szCs w:val="24"/>
        </w:rPr>
      </w:pPr>
      <w:r w:rsidRPr="000731AF">
        <w:rPr>
          <w:szCs w:val="24"/>
        </w:rPr>
        <w:t>(1) N1</w:t>
      </w:r>
      <w:r w:rsidR="00BA4A3F">
        <w:rPr>
          <w:szCs w:val="24"/>
        </w:rPr>
        <w:t>-</w:t>
      </w:r>
      <w:r w:rsidRPr="000731AF">
        <w:rPr>
          <w:szCs w:val="24"/>
        </w:rPr>
        <w:t xml:space="preserve"> ja N1G</w:t>
      </w:r>
      <w:r w:rsidR="00BA4A3F">
        <w:rPr>
          <w:szCs w:val="24"/>
        </w:rPr>
        <w:t>-</w:t>
      </w:r>
      <w:r w:rsidRPr="000731AF">
        <w:rPr>
          <w:szCs w:val="24"/>
        </w:rPr>
        <w:t>kategooria mootorsõiduk, mis ei ole täiselektriline ja mille kohta on liiklusregistris olemas andmed WLTP</w:t>
      </w:r>
      <w:r w:rsidR="00BA4A3F">
        <w:rPr>
          <w:szCs w:val="24"/>
        </w:rPr>
        <w:t>-</w:t>
      </w:r>
      <w:r w:rsidRPr="000731AF">
        <w:rPr>
          <w:szCs w:val="24"/>
        </w:rPr>
        <w:t xml:space="preserve">meetodiga arvutatud </w:t>
      </w:r>
      <w:r w:rsidR="00523E98" w:rsidRPr="00523E98">
        <w:rPr>
          <w:szCs w:val="24"/>
        </w:rPr>
        <w:t>CO</w:t>
      </w:r>
      <w:r w:rsidR="00523E98" w:rsidRPr="00523E98">
        <w:rPr>
          <w:szCs w:val="24"/>
          <w:vertAlign w:val="subscript"/>
        </w:rPr>
        <w:t>2</w:t>
      </w:r>
      <w:r w:rsidR="00523E98">
        <w:rPr>
          <w:szCs w:val="24"/>
        </w:rPr>
        <w:t xml:space="preserve"> eri</w:t>
      </w:r>
      <w:r w:rsidRPr="000731AF">
        <w:rPr>
          <w:szCs w:val="24"/>
        </w:rPr>
        <w:t xml:space="preserve">heite kohta, aastamaksu määr leitakse </w:t>
      </w:r>
      <w:del w:id="88" w:author="Kärt Voor [2]" w:date="2023-10-23T16:23:00Z">
        <w:r w:rsidRPr="000731AF" w:rsidDel="009E368D">
          <w:rPr>
            <w:szCs w:val="24"/>
          </w:rPr>
          <w:delText xml:space="preserve">kahe </w:delText>
        </w:r>
      </w:del>
      <w:ins w:id="89" w:author="Kärt Voor [2]" w:date="2023-10-23T16:23:00Z">
        <w:r w:rsidR="009E368D">
          <w:rPr>
            <w:szCs w:val="24"/>
          </w:rPr>
          <w:t>järgmiste</w:t>
        </w:r>
        <w:r w:rsidR="009E368D" w:rsidRPr="000731AF">
          <w:rPr>
            <w:szCs w:val="24"/>
          </w:rPr>
          <w:t xml:space="preserve"> </w:t>
        </w:r>
      </w:ins>
      <w:r w:rsidRPr="000731AF">
        <w:rPr>
          <w:szCs w:val="24"/>
        </w:rPr>
        <w:t>komponen</w:t>
      </w:r>
      <w:ins w:id="90" w:author="Kärt Voor [2]" w:date="2023-10-23T16:23:00Z">
        <w:r w:rsidR="009E368D">
          <w:rPr>
            <w:szCs w:val="24"/>
          </w:rPr>
          <w:t>tide</w:t>
        </w:r>
      </w:ins>
      <w:del w:id="91" w:author="Kärt Voor [2]" w:date="2023-10-23T16:23:00Z">
        <w:r w:rsidRPr="000731AF" w:rsidDel="009E368D">
          <w:rPr>
            <w:szCs w:val="24"/>
          </w:rPr>
          <w:delText>di</w:delText>
        </w:r>
      </w:del>
      <w:r w:rsidRPr="000731AF">
        <w:rPr>
          <w:szCs w:val="24"/>
        </w:rPr>
        <w:t xml:space="preserve"> summana: </w:t>
      </w:r>
    </w:p>
    <w:p w14:paraId="62E5FA21" w14:textId="77777777" w:rsidR="000731AF" w:rsidRPr="000731AF" w:rsidRDefault="000731AF" w:rsidP="000731AF">
      <w:pPr>
        <w:shd w:val="clear" w:color="auto" w:fill="FFFFFF"/>
        <w:jc w:val="both"/>
        <w:rPr>
          <w:szCs w:val="24"/>
          <w:bdr w:val="none" w:sz="0" w:space="0" w:color="auto" w:frame="1"/>
          <w:lang w:eastAsia="et-EE"/>
        </w:rPr>
      </w:pPr>
      <w:r w:rsidRPr="000731AF">
        <w:rPr>
          <w:szCs w:val="24"/>
          <w:bdr w:val="none" w:sz="0" w:space="0" w:color="auto" w:frame="1"/>
          <w:lang w:eastAsia="et-EE"/>
        </w:rPr>
        <w:t xml:space="preserve">1) baasosa 50 eurot mootorsõiduki kohta; </w:t>
      </w:r>
    </w:p>
    <w:p w14:paraId="2BB9B4D5" w14:textId="61E1598D" w:rsidR="000731AF" w:rsidRPr="000731AF" w:rsidRDefault="000731AF" w:rsidP="000731AF">
      <w:pPr>
        <w:shd w:val="clear" w:color="auto" w:fill="FFFFFF"/>
        <w:jc w:val="both"/>
        <w:rPr>
          <w:szCs w:val="24"/>
        </w:rPr>
      </w:pPr>
      <w:r w:rsidRPr="000731AF">
        <w:rPr>
          <w:szCs w:val="24"/>
          <w:bdr w:val="none" w:sz="0" w:space="0" w:color="auto" w:frame="1"/>
          <w:lang w:eastAsia="et-EE"/>
        </w:rPr>
        <w:t xml:space="preserve">2) </w:t>
      </w:r>
      <w:r w:rsidR="00523E98" w:rsidRPr="00523E98">
        <w:rPr>
          <w:szCs w:val="24"/>
        </w:rPr>
        <w:t>CO</w:t>
      </w:r>
      <w:r w:rsidR="00523E98" w:rsidRPr="00523E98">
        <w:rPr>
          <w:szCs w:val="24"/>
          <w:vertAlign w:val="subscript"/>
        </w:rPr>
        <w:t>2</w:t>
      </w:r>
      <w:r w:rsidR="00523E98">
        <w:rPr>
          <w:szCs w:val="24"/>
        </w:rPr>
        <w:t xml:space="preserve"> eri</w:t>
      </w:r>
      <w:r w:rsidRPr="000731AF">
        <w:rPr>
          <w:szCs w:val="24"/>
        </w:rPr>
        <w:t>heite osa selliselt, et iga CO</w:t>
      </w:r>
      <w:r w:rsidRPr="000731AF">
        <w:rPr>
          <w:szCs w:val="24"/>
          <w:vertAlign w:val="subscript"/>
        </w:rPr>
        <w:t>2</w:t>
      </w:r>
      <w:r w:rsidRPr="000731AF">
        <w:rPr>
          <w:szCs w:val="24"/>
        </w:rPr>
        <w:t xml:space="preserve"> gramm vahemikus 205–250 grammi kilomeetri kohta korrutatakse 3 euroga, vahemikus 251–300 grammi kilomeetri kohta korrutatakse 3,5 euroga ning 301 ja enam grammi kilomeetri kohta korrutatakse 4 euroga.</w:t>
      </w:r>
    </w:p>
    <w:p w14:paraId="0E5B17FD" w14:textId="77777777" w:rsidR="000731AF" w:rsidRPr="000731AF" w:rsidRDefault="000731AF" w:rsidP="000731AF">
      <w:pPr>
        <w:shd w:val="clear" w:color="auto" w:fill="FFFFFF"/>
        <w:jc w:val="both"/>
        <w:rPr>
          <w:szCs w:val="24"/>
        </w:rPr>
      </w:pPr>
    </w:p>
    <w:p w14:paraId="57B3F8C2" w14:textId="6F514666" w:rsidR="000731AF" w:rsidRPr="000731AF" w:rsidRDefault="000731AF" w:rsidP="000731AF">
      <w:pPr>
        <w:shd w:val="clear" w:color="auto" w:fill="FFFFFF"/>
        <w:jc w:val="both"/>
        <w:rPr>
          <w:szCs w:val="24"/>
        </w:rPr>
      </w:pPr>
      <w:r w:rsidRPr="000731AF">
        <w:rPr>
          <w:szCs w:val="24"/>
        </w:rPr>
        <w:t>(2) Käesoleva paragrahvi lõikes 1 nimetatud mootorsõiduk</w:t>
      </w:r>
      <w:r w:rsidR="00BA4A3F">
        <w:rPr>
          <w:szCs w:val="24"/>
        </w:rPr>
        <w:t>i</w:t>
      </w:r>
      <w:r w:rsidRPr="000731AF">
        <w:rPr>
          <w:szCs w:val="24"/>
        </w:rPr>
        <w:t>, mille kohta on liiklusregistris olemas andmed üksnes NEDC</w:t>
      </w:r>
      <w:r w:rsidR="00BA4A3F">
        <w:rPr>
          <w:szCs w:val="24"/>
        </w:rPr>
        <w:t>-</w:t>
      </w:r>
      <w:r w:rsidRPr="000731AF">
        <w:rPr>
          <w:szCs w:val="24"/>
        </w:rPr>
        <w:t xml:space="preserve">meetodiga arvutatud </w:t>
      </w:r>
      <w:r w:rsidR="00523E98" w:rsidRPr="00523E98">
        <w:rPr>
          <w:szCs w:val="24"/>
        </w:rPr>
        <w:t>CO</w:t>
      </w:r>
      <w:r w:rsidR="00523E98" w:rsidRPr="00523E98">
        <w:rPr>
          <w:szCs w:val="24"/>
          <w:vertAlign w:val="subscript"/>
        </w:rPr>
        <w:t>2</w:t>
      </w:r>
      <w:r w:rsidR="00523E98">
        <w:rPr>
          <w:szCs w:val="24"/>
        </w:rPr>
        <w:t xml:space="preserve"> eri</w:t>
      </w:r>
      <w:r w:rsidRPr="000731AF">
        <w:rPr>
          <w:szCs w:val="24"/>
        </w:rPr>
        <w:t xml:space="preserve">heite kohta, aastamaksu määr leitakse </w:t>
      </w:r>
      <w:del w:id="92" w:author="Kärt Voor [2]" w:date="2023-10-23T16:23:00Z">
        <w:r w:rsidRPr="000731AF" w:rsidDel="009E368D">
          <w:rPr>
            <w:szCs w:val="24"/>
          </w:rPr>
          <w:delText xml:space="preserve">kahe </w:delText>
        </w:r>
      </w:del>
      <w:r w:rsidRPr="000731AF">
        <w:rPr>
          <w:szCs w:val="24"/>
        </w:rPr>
        <w:t>komponen</w:t>
      </w:r>
      <w:ins w:id="93" w:author="Kärt Voor [2]" w:date="2023-10-23T16:23:00Z">
        <w:r w:rsidR="009E368D">
          <w:rPr>
            <w:szCs w:val="24"/>
          </w:rPr>
          <w:t>tide</w:t>
        </w:r>
      </w:ins>
      <w:del w:id="94" w:author="Kärt Voor [2]" w:date="2023-10-23T16:23:00Z">
        <w:r w:rsidRPr="000731AF" w:rsidDel="009E368D">
          <w:rPr>
            <w:szCs w:val="24"/>
          </w:rPr>
          <w:delText>di</w:delText>
        </w:r>
      </w:del>
      <w:r w:rsidRPr="000731AF">
        <w:rPr>
          <w:szCs w:val="24"/>
        </w:rPr>
        <w:t xml:space="preserve"> summana, mis on käesoleva paragrahvi lõikes 1 nimetatud baasosa ning </w:t>
      </w:r>
      <w:r w:rsidR="00523E98" w:rsidRPr="00523E98">
        <w:rPr>
          <w:szCs w:val="24"/>
        </w:rPr>
        <w:t>CO</w:t>
      </w:r>
      <w:r w:rsidR="00523E98" w:rsidRPr="00523E98">
        <w:rPr>
          <w:szCs w:val="24"/>
          <w:vertAlign w:val="subscript"/>
        </w:rPr>
        <w:t>2</w:t>
      </w:r>
      <w:r w:rsidR="00523E98">
        <w:rPr>
          <w:szCs w:val="24"/>
        </w:rPr>
        <w:t xml:space="preserve"> eri</w:t>
      </w:r>
      <w:r w:rsidRPr="000731AF">
        <w:rPr>
          <w:szCs w:val="24"/>
        </w:rPr>
        <w:t xml:space="preserve">heite osa selliselt, et esmalt korrutatakse </w:t>
      </w:r>
      <w:r w:rsidR="00523E98" w:rsidRPr="00523E98">
        <w:rPr>
          <w:szCs w:val="24"/>
        </w:rPr>
        <w:t>CO</w:t>
      </w:r>
      <w:r w:rsidR="00523E98" w:rsidRPr="00523E98">
        <w:rPr>
          <w:szCs w:val="24"/>
          <w:vertAlign w:val="subscript"/>
        </w:rPr>
        <w:t>2</w:t>
      </w:r>
      <w:r w:rsidR="00523E98">
        <w:rPr>
          <w:szCs w:val="24"/>
        </w:rPr>
        <w:t xml:space="preserve"> eri</w:t>
      </w:r>
      <w:r w:rsidRPr="000731AF">
        <w:rPr>
          <w:szCs w:val="24"/>
        </w:rPr>
        <w:t>heite näit koefitsiendiga 1,39 ja seejärel iga CO</w:t>
      </w:r>
      <w:r w:rsidRPr="000731AF">
        <w:rPr>
          <w:szCs w:val="24"/>
          <w:vertAlign w:val="subscript"/>
        </w:rPr>
        <w:t>2</w:t>
      </w:r>
      <w:r w:rsidRPr="000731AF">
        <w:rPr>
          <w:szCs w:val="24"/>
        </w:rPr>
        <w:t xml:space="preserve"> gramm vastavalt käesoleva paragrahvi lõike 1 punktis 2 </w:t>
      </w:r>
      <w:r w:rsidR="00BA4A3F">
        <w:rPr>
          <w:szCs w:val="24"/>
        </w:rPr>
        <w:t>sätestatule</w:t>
      </w:r>
      <w:r w:rsidRPr="000731AF">
        <w:rPr>
          <w:szCs w:val="24"/>
        </w:rPr>
        <w:t xml:space="preserve">.   </w:t>
      </w:r>
    </w:p>
    <w:p w14:paraId="78C0BB0E" w14:textId="77777777" w:rsidR="000731AF" w:rsidRPr="000731AF" w:rsidRDefault="000731AF" w:rsidP="000731AF">
      <w:pPr>
        <w:shd w:val="clear" w:color="auto" w:fill="FFFFFF"/>
        <w:jc w:val="both"/>
        <w:rPr>
          <w:szCs w:val="24"/>
        </w:rPr>
      </w:pPr>
    </w:p>
    <w:p w14:paraId="14D4FE8D" w14:textId="01D2FD01" w:rsidR="000731AF" w:rsidRPr="000731AF" w:rsidRDefault="000731AF" w:rsidP="000731AF">
      <w:pPr>
        <w:shd w:val="clear" w:color="auto" w:fill="FFFFFF"/>
        <w:jc w:val="both"/>
        <w:rPr>
          <w:szCs w:val="24"/>
        </w:rPr>
      </w:pPr>
      <w:r w:rsidRPr="000731AF">
        <w:rPr>
          <w:szCs w:val="24"/>
        </w:rPr>
        <w:t>(3) Käesoleva paragrahvi lõikes 1 nimetatud mootorsõiduk</w:t>
      </w:r>
      <w:r w:rsidR="00BA4A3F">
        <w:rPr>
          <w:szCs w:val="24"/>
        </w:rPr>
        <w:t>i</w:t>
      </w:r>
      <w:r w:rsidRPr="000731AF">
        <w:rPr>
          <w:szCs w:val="24"/>
        </w:rPr>
        <w:t xml:space="preserve">, mille kohta puuduvad liiklusregistris andmed </w:t>
      </w:r>
      <w:r w:rsidR="00523E98" w:rsidRPr="00523E98">
        <w:rPr>
          <w:szCs w:val="24"/>
        </w:rPr>
        <w:t>CO</w:t>
      </w:r>
      <w:r w:rsidR="00523E98" w:rsidRPr="00523E98">
        <w:rPr>
          <w:szCs w:val="24"/>
          <w:vertAlign w:val="subscript"/>
        </w:rPr>
        <w:t>2</w:t>
      </w:r>
      <w:r w:rsidR="00523E98">
        <w:rPr>
          <w:szCs w:val="24"/>
        </w:rPr>
        <w:t xml:space="preserve"> eri</w:t>
      </w:r>
      <w:r w:rsidRPr="000731AF">
        <w:rPr>
          <w:szCs w:val="24"/>
        </w:rPr>
        <w:t xml:space="preserve">heite kohta, aastamaksu määr leitakse </w:t>
      </w:r>
      <w:del w:id="95" w:author="Kärt Voor [2]" w:date="2023-10-23T16:24:00Z">
        <w:r w:rsidRPr="000731AF" w:rsidDel="009E368D">
          <w:rPr>
            <w:szCs w:val="24"/>
          </w:rPr>
          <w:delText xml:space="preserve">kolme </w:delText>
        </w:r>
      </w:del>
      <w:ins w:id="96" w:author="Kärt Voor [2]" w:date="2023-10-23T16:24:00Z">
        <w:r w:rsidR="009E368D">
          <w:rPr>
            <w:szCs w:val="24"/>
          </w:rPr>
          <w:t>järgmiste</w:t>
        </w:r>
        <w:r w:rsidR="009E368D" w:rsidRPr="000731AF">
          <w:rPr>
            <w:szCs w:val="24"/>
          </w:rPr>
          <w:t xml:space="preserve"> </w:t>
        </w:r>
      </w:ins>
      <w:r w:rsidRPr="000731AF">
        <w:rPr>
          <w:szCs w:val="24"/>
        </w:rPr>
        <w:t>komponen</w:t>
      </w:r>
      <w:ins w:id="97" w:author="Kärt Voor [2]" w:date="2023-10-23T16:24:00Z">
        <w:r w:rsidR="009E368D">
          <w:rPr>
            <w:szCs w:val="24"/>
          </w:rPr>
          <w:t>tide</w:t>
        </w:r>
      </w:ins>
      <w:del w:id="98" w:author="Kärt Voor [2]" w:date="2023-10-23T16:24:00Z">
        <w:r w:rsidRPr="000731AF" w:rsidDel="009E368D">
          <w:rPr>
            <w:szCs w:val="24"/>
          </w:rPr>
          <w:delText>di</w:delText>
        </w:r>
      </w:del>
      <w:r w:rsidRPr="000731AF">
        <w:rPr>
          <w:szCs w:val="24"/>
        </w:rPr>
        <w:t xml:space="preserve"> summana:</w:t>
      </w:r>
    </w:p>
    <w:p w14:paraId="4A362171" w14:textId="77777777" w:rsidR="000731AF" w:rsidRPr="000731AF" w:rsidRDefault="000731AF" w:rsidP="000731AF">
      <w:pPr>
        <w:shd w:val="clear" w:color="auto" w:fill="FFFFFF"/>
        <w:jc w:val="both"/>
        <w:rPr>
          <w:szCs w:val="24"/>
          <w:bdr w:val="none" w:sz="0" w:space="0" w:color="auto" w:frame="1"/>
          <w:lang w:eastAsia="et-EE"/>
        </w:rPr>
      </w:pPr>
      <w:r w:rsidRPr="000731AF">
        <w:rPr>
          <w:szCs w:val="24"/>
          <w:bdr w:val="none" w:sz="0" w:space="0" w:color="auto" w:frame="1"/>
          <w:lang w:eastAsia="et-EE"/>
        </w:rPr>
        <w:t>1) baasosa 50 eurot mootorsõiduki kohta;</w:t>
      </w:r>
    </w:p>
    <w:p w14:paraId="19ADCB10" w14:textId="77777777" w:rsidR="000731AF" w:rsidRPr="000731AF" w:rsidRDefault="000731AF" w:rsidP="000731AF">
      <w:pPr>
        <w:shd w:val="clear" w:color="auto" w:fill="FFFFFF"/>
        <w:jc w:val="both"/>
        <w:rPr>
          <w:szCs w:val="24"/>
        </w:rPr>
      </w:pPr>
      <w:r w:rsidRPr="000731AF">
        <w:rPr>
          <w:szCs w:val="24"/>
        </w:rPr>
        <w:t xml:space="preserve">2) mootori töömahust lähtuv osa selliselt, et mootori töömahu iga kuupsentimeeter korrutatakse 0,05 euroga; </w:t>
      </w:r>
    </w:p>
    <w:p w14:paraId="3B53E494" w14:textId="77777777" w:rsidR="000731AF" w:rsidRPr="000731AF" w:rsidRDefault="000731AF" w:rsidP="000731AF">
      <w:pPr>
        <w:shd w:val="clear" w:color="auto" w:fill="FFFFFF"/>
        <w:jc w:val="both"/>
        <w:rPr>
          <w:szCs w:val="24"/>
        </w:rPr>
      </w:pPr>
      <w:r w:rsidRPr="000731AF">
        <w:rPr>
          <w:szCs w:val="24"/>
        </w:rPr>
        <w:t xml:space="preserve">3) mootori võimsusest lähtuv osa selliselt, et mootori võimsuse iga kilovatt korrutatakse 0,80 euroga. </w:t>
      </w:r>
    </w:p>
    <w:p w14:paraId="1C74CB59" w14:textId="77777777" w:rsidR="000731AF" w:rsidRPr="000731AF" w:rsidRDefault="000731AF" w:rsidP="000731AF">
      <w:pPr>
        <w:shd w:val="clear" w:color="auto" w:fill="FFFFFF"/>
        <w:jc w:val="both"/>
        <w:rPr>
          <w:szCs w:val="24"/>
        </w:rPr>
      </w:pPr>
    </w:p>
    <w:p w14:paraId="47A9D70B" w14:textId="77777777" w:rsidR="000731AF" w:rsidRPr="000731AF" w:rsidRDefault="000731AF" w:rsidP="000731AF">
      <w:pPr>
        <w:shd w:val="clear" w:color="auto" w:fill="FFFFFF"/>
        <w:jc w:val="both"/>
        <w:rPr>
          <w:szCs w:val="24"/>
        </w:rPr>
      </w:pPr>
      <w:r w:rsidRPr="000731AF">
        <w:rPr>
          <w:szCs w:val="24"/>
        </w:rPr>
        <w:t xml:space="preserve">(4) Käesoleva paragrahvi lõikes 1 nimetatud mootorsõiduk, mis on täiselektriline, aastamaksu määr on </w:t>
      </w:r>
      <w:r w:rsidRPr="000731AF">
        <w:rPr>
          <w:szCs w:val="24"/>
          <w:bdr w:val="none" w:sz="0" w:space="0" w:color="auto" w:frame="1"/>
          <w:lang w:eastAsia="et-EE"/>
        </w:rPr>
        <w:t xml:space="preserve">30 eurot mootorsõiduki kohta. </w:t>
      </w:r>
    </w:p>
    <w:p w14:paraId="1E5D38F8" w14:textId="77777777" w:rsidR="000731AF" w:rsidRPr="002B409A" w:rsidRDefault="000731AF" w:rsidP="00252541">
      <w:pPr>
        <w:jc w:val="both"/>
      </w:pPr>
    </w:p>
    <w:p w14:paraId="1FE9502A" w14:textId="74A83FC8" w:rsidR="006C664A" w:rsidRDefault="006C664A" w:rsidP="00252541">
      <w:pPr>
        <w:jc w:val="both"/>
      </w:pPr>
    </w:p>
    <w:p w14:paraId="41595017" w14:textId="6E0C3751" w:rsidR="006C664A" w:rsidRPr="006C664A" w:rsidRDefault="00E77764" w:rsidP="00252541">
      <w:pPr>
        <w:jc w:val="center"/>
        <w:rPr>
          <w:b/>
        </w:rPr>
      </w:pPr>
      <w:r>
        <w:rPr>
          <w:b/>
        </w:rPr>
        <w:t>3. peatükk</w:t>
      </w:r>
    </w:p>
    <w:p w14:paraId="4F9A2EAB" w14:textId="3DE6CAD8" w:rsidR="006C664A" w:rsidRPr="006C664A" w:rsidRDefault="00AC6CAB" w:rsidP="00252541">
      <w:pPr>
        <w:jc w:val="center"/>
        <w:rPr>
          <w:b/>
        </w:rPr>
      </w:pPr>
      <w:r>
        <w:rPr>
          <w:b/>
        </w:rPr>
        <w:t>R</w:t>
      </w:r>
      <w:r w:rsidR="00252541">
        <w:rPr>
          <w:b/>
        </w:rPr>
        <w:t>egistreerimis</w:t>
      </w:r>
      <w:r w:rsidR="00E77764">
        <w:rPr>
          <w:b/>
        </w:rPr>
        <w:t>tasu</w:t>
      </w:r>
    </w:p>
    <w:p w14:paraId="491ECB5B" w14:textId="77777777" w:rsidR="006C664A" w:rsidRDefault="006C664A" w:rsidP="00252541">
      <w:pPr>
        <w:jc w:val="both"/>
      </w:pPr>
      <w:commentRangeStart w:id="99"/>
    </w:p>
    <w:p w14:paraId="288362D9" w14:textId="706CF181" w:rsidR="00004256" w:rsidRDefault="00C252A8" w:rsidP="00252541">
      <w:pPr>
        <w:jc w:val="both"/>
      </w:pPr>
      <w:r>
        <w:rPr>
          <w:b/>
        </w:rPr>
        <w:t xml:space="preserve">§ </w:t>
      </w:r>
      <w:r w:rsidR="007C1141">
        <w:rPr>
          <w:b/>
        </w:rPr>
        <w:t>1</w:t>
      </w:r>
      <w:r w:rsidR="00E72970">
        <w:rPr>
          <w:b/>
        </w:rPr>
        <w:t>4</w:t>
      </w:r>
      <w:r w:rsidR="00004256" w:rsidRPr="00004256">
        <w:rPr>
          <w:b/>
        </w:rPr>
        <w:t xml:space="preserve">. </w:t>
      </w:r>
      <w:r w:rsidR="00E77764">
        <w:rPr>
          <w:b/>
        </w:rPr>
        <w:t xml:space="preserve">Registreerimistasu </w:t>
      </w:r>
      <w:del w:id="100" w:author="Kärt Voor" w:date="2023-11-03T11:24:00Z">
        <w:r w:rsidR="00E77764" w:rsidDel="00C80830">
          <w:rPr>
            <w:b/>
          </w:rPr>
          <w:delText xml:space="preserve">maksmise </w:delText>
        </w:r>
      </w:del>
      <w:ins w:id="101" w:author="Kärt Voor" w:date="2023-11-03T11:24:00Z">
        <w:r w:rsidR="00C80830">
          <w:rPr>
            <w:b/>
          </w:rPr>
          <w:t xml:space="preserve">tasumise </w:t>
        </w:r>
      </w:ins>
      <w:r w:rsidR="00E77764">
        <w:rPr>
          <w:b/>
        </w:rPr>
        <w:t>kohtustus</w:t>
      </w:r>
      <w:commentRangeEnd w:id="99"/>
      <w:r w:rsidR="009C17D4">
        <w:rPr>
          <w:rStyle w:val="Kommentaariviide"/>
        </w:rPr>
        <w:commentReference w:id="99"/>
      </w:r>
    </w:p>
    <w:p w14:paraId="5373EA22" w14:textId="77777777" w:rsidR="00004256" w:rsidRDefault="00004256" w:rsidP="00252541">
      <w:pPr>
        <w:jc w:val="both"/>
      </w:pPr>
    </w:p>
    <w:p w14:paraId="7B78DE59" w14:textId="0DB484AA" w:rsidR="00C252A8" w:rsidRDefault="00D91DDC" w:rsidP="00252541">
      <w:pPr>
        <w:jc w:val="both"/>
      </w:pPr>
      <w:r>
        <w:t xml:space="preserve">(1) </w:t>
      </w:r>
      <w:r w:rsidR="00C252A8">
        <w:t>Registreerimis</w:t>
      </w:r>
      <w:r w:rsidR="00E77764">
        <w:t>tasu</w:t>
      </w:r>
      <w:r w:rsidR="00C252A8">
        <w:t xml:space="preserve"> </w:t>
      </w:r>
      <w:del w:id="103" w:author="Kärt Voor" w:date="2023-11-03T11:24:00Z">
        <w:r w:rsidR="00C252A8" w:rsidDel="00C80830">
          <w:delText>maksa</w:delText>
        </w:r>
        <w:r w:rsidR="00AD2444" w:rsidDel="00C80830">
          <w:delText>vad</w:delText>
        </w:r>
        <w:r w:rsidR="00752809" w:rsidDel="00C80830">
          <w:delText xml:space="preserve"> </w:delText>
        </w:r>
      </w:del>
      <w:ins w:id="104" w:author="Kärt Voor" w:date="2023-11-03T11:24:00Z">
        <w:r w:rsidR="00C80830">
          <w:t xml:space="preserve">tasuvad </w:t>
        </w:r>
      </w:ins>
      <w:commentRangeStart w:id="105"/>
      <w:r w:rsidR="00752809">
        <w:t>füüsiline ja juriidiline isik</w:t>
      </w:r>
      <w:commentRangeEnd w:id="105"/>
      <w:r w:rsidR="00E54FD3">
        <w:rPr>
          <w:rStyle w:val="Kommentaariviide"/>
        </w:rPr>
        <w:commentReference w:id="105"/>
      </w:r>
      <w:r w:rsidR="00C252A8">
        <w:t xml:space="preserve">, </w:t>
      </w:r>
      <w:bookmarkStart w:id="107" w:name="_Hlk145601862"/>
      <w:r w:rsidR="00C252A8" w:rsidRPr="00004256">
        <w:t>kaasa arv</w:t>
      </w:r>
      <w:r w:rsidR="00C252A8">
        <w:t>atud avalik-õiguslik juriidi</w:t>
      </w:r>
      <w:r w:rsidR="00BA4A3F">
        <w:t>li</w:t>
      </w:r>
      <w:r w:rsidR="00752809">
        <w:t>ne</w:t>
      </w:r>
      <w:r w:rsidR="00C252A8" w:rsidRPr="00004256">
        <w:t xml:space="preserve"> isik</w:t>
      </w:r>
      <w:r w:rsidR="00CD3406">
        <w:t>,</w:t>
      </w:r>
      <w:r w:rsidR="00C252A8" w:rsidRPr="00004256">
        <w:t xml:space="preserve"> </w:t>
      </w:r>
      <w:r w:rsidR="00AD2444">
        <w:t>ja</w:t>
      </w:r>
      <w:r w:rsidR="00C252A8" w:rsidRPr="00004256">
        <w:t xml:space="preserve"> riigi-</w:t>
      </w:r>
      <w:del w:id="108" w:author="Kärt Voor [2]" w:date="2023-10-23T16:27:00Z">
        <w:r w:rsidR="00C252A8" w:rsidRPr="00004256" w:rsidDel="004C4ED0">
          <w:delText>, valla- või linnaasutus</w:delText>
        </w:r>
      </w:del>
      <w:bookmarkEnd w:id="107"/>
      <w:ins w:id="109" w:author="Kärt Voor [2]" w:date="2023-10-23T16:27:00Z">
        <w:r w:rsidR="004C4ED0">
          <w:t xml:space="preserve"> ja kohaliku omavalitsuse</w:t>
        </w:r>
      </w:ins>
      <w:ins w:id="110" w:author="Kärt Voor" w:date="2023-11-03T11:48:00Z">
        <w:r w:rsidR="009C17D4">
          <w:t xml:space="preserve"> üksuse</w:t>
        </w:r>
      </w:ins>
      <w:ins w:id="111" w:author="Kärt Voor [2]" w:date="2023-10-23T16:27:00Z">
        <w:r w:rsidR="004C4ED0">
          <w:t xml:space="preserve"> asutus</w:t>
        </w:r>
      </w:ins>
      <w:r w:rsidR="009E1736">
        <w:t>.</w:t>
      </w:r>
    </w:p>
    <w:p w14:paraId="506FFC9A" w14:textId="733A7177" w:rsidR="00D91DDC" w:rsidRDefault="00D91DDC" w:rsidP="00252541">
      <w:pPr>
        <w:jc w:val="both"/>
      </w:pPr>
    </w:p>
    <w:p w14:paraId="241FD40C" w14:textId="41ABA020" w:rsidR="00D91DDC" w:rsidRDefault="00D91DDC" w:rsidP="00252541">
      <w:pPr>
        <w:jc w:val="both"/>
      </w:pPr>
      <w:commentRangeStart w:id="112"/>
      <w:r w:rsidRPr="00C36570">
        <w:t xml:space="preserve">(2) </w:t>
      </w:r>
      <w:r w:rsidR="00D81AD3">
        <w:t>Registreerimistasu maksja</w:t>
      </w:r>
      <w:r w:rsidRPr="00C36570">
        <w:t xml:space="preserve"> vastutab liiklusregistrile esitatud andmete õigsuse eest.</w:t>
      </w:r>
      <w:commentRangeEnd w:id="112"/>
      <w:r w:rsidR="003642A2">
        <w:rPr>
          <w:rStyle w:val="Kommentaariviide"/>
        </w:rPr>
        <w:commentReference w:id="112"/>
      </w:r>
    </w:p>
    <w:p w14:paraId="4D718922" w14:textId="77777777" w:rsidR="001F26BB" w:rsidRDefault="001F26BB" w:rsidP="00252541">
      <w:pPr>
        <w:jc w:val="both"/>
      </w:pPr>
    </w:p>
    <w:p w14:paraId="43EB40E3" w14:textId="5030C4C9" w:rsidR="00EA7D3F" w:rsidRPr="006C664A" w:rsidRDefault="006C664A" w:rsidP="00252541">
      <w:pPr>
        <w:jc w:val="both"/>
        <w:rPr>
          <w:b/>
        </w:rPr>
      </w:pPr>
      <w:r w:rsidRPr="006C664A">
        <w:rPr>
          <w:b/>
        </w:rPr>
        <w:t xml:space="preserve">§ </w:t>
      </w:r>
      <w:r w:rsidR="007C1141">
        <w:rPr>
          <w:b/>
        </w:rPr>
        <w:t>1</w:t>
      </w:r>
      <w:r w:rsidR="00E72970">
        <w:rPr>
          <w:b/>
        </w:rPr>
        <w:t>5</w:t>
      </w:r>
      <w:r w:rsidRPr="006C664A">
        <w:rPr>
          <w:b/>
        </w:rPr>
        <w:t xml:space="preserve">. Maksukohustus </w:t>
      </w:r>
    </w:p>
    <w:p w14:paraId="23878629" w14:textId="77777777" w:rsidR="006C664A" w:rsidRDefault="006C664A" w:rsidP="00252541">
      <w:pPr>
        <w:jc w:val="both"/>
      </w:pPr>
    </w:p>
    <w:p w14:paraId="7C4F9C6E" w14:textId="65F80AA4" w:rsidR="00004256" w:rsidRDefault="00EA7D3F" w:rsidP="00252541">
      <w:pPr>
        <w:jc w:val="both"/>
      </w:pPr>
      <w:bookmarkStart w:id="113" w:name="_Hlk145499786"/>
      <w:r>
        <w:t>Registreerimi</w:t>
      </w:r>
      <w:r w:rsidR="00E77764">
        <w:t xml:space="preserve">stasu </w:t>
      </w:r>
      <w:del w:id="114" w:author="Kärt Voor" w:date="2023-11-03T11:23:00Z">
        <w:r w:rsidR="00E77764" w:rsidDel="00C80830">
          <w:delText xml:space="preserve">maksmise </w:delText>
        </w:r>
      </w:del>
      <w:ins w:id="115" w:author="Kärt Voor" w:date="2023-11-03T11:23:00Z">
        <w:r w:rsidR="00C80830">
          <w:t xml:space="preserve">tasumise </w:t>
        </w:r>
      </w:ins>
      <w:r w:rsidR="00E77764">
        <w:t>kohustus</w:t>
      </w:r>
      <w:r>
        <w:t xml:space="preserve"> tekib </w:t>
      </w:r>
      <w:bookmarkStart w:id="116" w:name="_Hlk145601927"/>
      <w:r w:rsidR="009E1736">
        <w:t>sõiduki esmakordse</w:t>
      </w:r>
      <w:r w:rsidR="00414DAD">
        <w:t>l</w:t>
      </w:r>
      <w:r w:rsidR="009E1736">
        <w:t xml:space="preserve"> </w:t>
      </w:r>
      <w:r w:rsidR="002B5343">
        <w:t>liiklusregistris</w:t>
      </w:r>
      <w:r w:rsidR="009E1736">
        <w:t xml:space="preserve"> registreerimi</w:t>
      </w:r>
      <w:r w:rsidR="00414DAD">
        <w:t>s</w:t>
      </w:r>
      <w:r w:rsidR="00E77764">
        <w:t>el</w:t>
      </w:r>
      <w:r w:rsidR="007341D7">
        <w:t>.</w:t>
      </w:r>
    </w:p>
    <w:bookmarkEnd w:id="116"/>
    <w:bookmarkEnd w:id="113"/>
    <w:p w14:paraId="153123D2" w14:textId="64AF4AB4" w:rsidR="00004256" w:rsidRDefault="00004256" w:rsidP="00252541">
      <w:pPr>
        <w:jc w:val="both"/>
      </w:pPr>
    </w:p>
    <w:p w14:paraId="1197EDC9" w14:textId="435600D9" w:rsidR="006C664A" w:rsidRPr="003B4FC4" w:rsidRDefault="006C664A" w:rsidP="00252541">
      <w:pPr>
        <w:jc w:val="both"/>
        <w:rPr>
          <w:rFonts w:cs="Times New Roman"/>
          <w:b/>
          <w:szCs w:val="24"/>
        </w:rPr>
      </w:pPr>
      <w:r w:rsidRPr="003B4FC4">
        <w:rPr>
          <w:rFonts w:cs="Times New Roman"/>
          <w:b/>
          <w:szCs w:val="24"/>
        </w:rPr>
        <w:t xml:space="preserve">§ </w:t>
      </w:r>
      <w:r w:rsidR="00C42238">
        <w:rPr>
          <w:rFonts w:cs="Times New Roman"/>
          <w:b/>
          <w:szCs w:val="24"/>
        </w:rPr>
        <w:t>1</w:t>
      </w:r>
      <w:r w:rsidR="00E72970">
        <w:rPr>
          <w:rFonts w:cs="Times New Roman"/>
          <w:b/>
          <w:szCs w:val="24"/>
        </w:rPr>
        <w:t>6</w:t>
      </w:r>
      <w:r w:rsidRPr="003B4FC4">
        <w:rPr>
          <w:rFonts w:cs="Times New Roman"/>
          <w:b/>
          <w:szCs w:val="24"/>
        </w:rPr>
        <w:t>. Registreerimis</w:t>
      </w:r>
      <w:r w:rsidR="00E77764">
        <w:rPr>
          <w:rFonts w:cs="Times New Roman"/>
          <w:b/>
          <w:szCs w:val="24"/>
        </w:rPr>
        <w:t>tasu</w:t>
      </w:r>
      <w:r w:rsidRPr="003B4FC4">
        <w:rPr>
          <w:rFonts w:cs="Times New Roman"/>
          <w:b/>
          <w:szCs w:val="24"/>
        </w:rPr>
        <w:t xml:space="preserve"> </w:t>
      </w:r>
      <w:del w:id="117" w:author="Kärt Voor" w:date="2023-11-03T11:23:00Z">
        <w:r w:rsidR="006878C2" w:rsidDel="00C80830">
          <w:rPr>
            <w:rFonts w:cs="Times New Roman"/>
            <w:b/>
            <w:szCs w:val="24"/>
          </w:rPr>
          <w:delText xml:space="preserve">maksmise </w:delText>
        </w:r>
      </w:del>
      <w:ins w:id="118" w:author="Kärt Voor" w:date="2023-11-03T11:23:00Z">
        <w:r w:rsidR="00C80830">
          <w:rPr>
            <w:rFonts w:cs="Times New Roman"/>
            <w:b/>
            <w:szCs w:val="24"/>
          </w:rPr>
          <w:t xml:space="preserve">tasumise </w:t>
        </w:r>
      </w:ins>
      <w:r w:rsidRPr="003B4FC4">
        <w:rPr>
          <w:rFonts w:cs="Times New Roman"/>
          <w:b/>
          <w:szCs w:val="24"/>
        </w:rPr>
        <w:t>täht</w:t>
      </w:r>
      <w:r w:rsidR="0048788B">
        <w:rPr>
          <w:rFonts w:cs="Times New Roman"/>
          <w:b/>
          <w:szCs w:val="24"/>
        </w:rPr>
        <w:t>aeg</w:t>
      </w:r>
    </w:p>
    <w:p w14:paraId="33D1C5A4" w14:textId="0C89FD42" w:rsidR="006C664A" w:rsidRDefault="006C664A" w:rsidP="00252541">
      <w:pPr>
        <w:jc w:val="both"/>
      </w:pPr>
    </w:p>
    <w:p w14:paraId="24C57A29" w14:textId="4405DFF8" w:rsidR="006C664A" w:rsidRDefault="009E1736" w:rsidP="00252541">
      <w:pPr>
        <w:jc w:val="both"/>
      </w:pPr>
      <w:r>
        <w:t>Registreerimis</w:t>
      </w:r>
      <w:r w:rsidR="00E77764">
        <w:t xml:space="preserve">tasu </w:t>
      </w:r>
      <w:del w:id="119" w:author="Kärt Voor" w:date="2023-11-03T11:23:00Z">
        <w:r w:rsidR="006878C2" w:rsidDel="00C80830">
          <w:delText>makstakse</w:delText>
        </w:r>
        <w:r w:rsidDel="00C80830">
          <w:delText xml:space="preserve"> </w:delText>
        </w:r>
      </w:del>
      <w:ins w:id="120" w:author="Kärt Voor" w:date="2023-11-03T11:23:00Z">
        <w:r w:rsidR="00C80830">
          <w:t xml:space="preserve">tasutakse </w:t>
        </w:r>
      </w:ins>
      <w:r>
        <w:t xml:space="preserve">enne sõiduki esmakordset </w:t>
      </w:r>
      <w:bookmarkStart w:id="121" w:name="_Hlk145602284"/>
      <w:r>
        <w:t>Eestis registreerimist</w:t>
      </w:r>
      <w:bookmarkEnd w:id="121"/>
      <w:r w:rsidR="00D2164F">
        <w:t xml:space="preserve">. </w:t>
      </w:r>
    </w:p>
    <w:p w14:paraId="4481D777" w14:textId="799E803A" w:rsidR="002B409A" w:rsidRDefault="002B409A" w:rsidP="00252541">
      <w:pPr>
        <w:jc w:val="both"/>
      </w:pPr>
    </w:p>
    <w:p w14:paraId="2DB80A97" w14:textId="5E6E0AB8" w:rsidR="002B409A" w:rsidRPr="00794640" w:rsidRDefault="002B409A" w:rsidP="002B409A">
      <w:pPr>
        <w:jc w:val="both"/>
        <w:rPr>
          <w:b/>
        </w:rPr>
      </w:pPr>
      <w:bookmarkStart w:id="122" w:name="_Hlk145659664"/>
      <w:bookmarkStart w:id="123" w:name="_Hlk145659911"/>
      <w:r w:rsidRPr="00392C72">
        <w:rPr>
          <w:b/>
        </w:rPr>
        <w:t xml:space="preserve">§ </w:t>
      </w:r>
      <w:r w:rsidR="00957F7A" w:rsidRPr="00392C72">
        <w:rPr>
          <w:b/>
        </w:rPr>
        <w:t>1</w:t>
      </w:r>
      <w:r w:rsidR="00E72970">
        <w:rPr>
          <w:b/>
        </w:rPr>
        <w:t>7</w:t>
      </w:r>
      <w:r w:rsidRPr="00392C72">
        <w:rPr>
          <w:b/>
        </w:rPr>
        <w:t xml:space="preserve">. </w:t>
      </w:r>
      <w:del w:id="124" w:author="Kärt Voor" w:date="2023-11-03T11:23:00Z">
        <w:r w:rsidR="006878C2" w:rsidDel="00C80830">
          <w:rPr>
            <w:b/>
          </w:rPr>
          <w:delText>Maksmise</w:delText>
        </w:r>
        <w:r w:rsidRPr="00392C72" w:rsidDel="00C80830">
          <w:rPr>
            <w:b/>
          </w:rPr>
          <w:delText xml:space="preserve"> </w:delText>
        </w:r>
      </w:del>
      <w:ins w:id="125" w:author="Kärt Voor" w:date="2023-11-03T11:23:00Z">
        <w:r w:rsidR="00C80830">
          <w:rPr>
            <w:b/>
          </w:rPr>
          <w:t>Tasumise</w:t>
        </w:r>
        <w:r w:rsidR="00C80830" w:rsidRPr="00392C72">
          <w:rPr>
            <w:b/>
          </w:rPr>
          <w:t xml:space="preserve"> </w:t>
        </w:r>
      </w:ins>
      <w:r w:rsidRPr="00392C72">
        <w:rPr>
          <w:b/>
        </w:rPr>
        <w:t>kord</w:t>
      </w:r>
    </w:p>
    <w:bookmarkEnd w:id="122"/>
    <w:p w14:paraId="087B0BD7" w14:textId="77777777" w:rsidR="002B409A" w:rsidRDefault="002B409A" w:rsidP="002B409A">
      <w:pPr>
        <w:jc w:val="both"/>
      </w:pPr>
    </w:p>
    <w:bookmarkEnd w:id="123"/>
    <w:p w14:paraId="50AA3B76" w14:textId="5B6C31FB" w:rsidR="002B409A" w:rsidRDefault="006F490E" w:rsidP="00252541">
      <w:pPr>
        <w:jc w:val="both"/>
      </w:pPr>
      <w:r>
        <w:t xml:space="preserve">(1) </w:t>
      </w:r>
      <w:del w:id="126" w:author="Kärt Voor" w:date="2023-11-03T11:23:00Z">
        <w:r w:rsidR="006878C2" w:rsidDel="00C80830">
          <w:delText>Maksmisele</w:delText>
        </w:r>
        <w:r w:rsidDel="00C80830">
          <w:delText xml:space="preserve"> </w:delText>
        </w:r>
      </w:del>
      <w:ins w:id="127" w:author="Kärt Voor" w:date="2023-11-03T11:23:00Z">
        <w:r w:rsidR="00C80830">
          <w:t xml:space="preserve">Tasumisele </w:t>
        </w:r>
      </w:ins>
      <w:r>
        <w:t>kuuluv registreerimis</w:t>
      </w:r>
      <w:r w:rsidR="003C1A4E">
        <w:t>tasu</w:t>
      </w:r>
      <w:r>
        <w:t xml:space="preserve"> summa </w:t>
      </w:r>
      <w:commentRangeStart w:id="128"/>
      <w:r>
        <w:t>kuvatakse</w:t>
      </w:r>
      <w:commentRangeEnd w:id="128"/>
      <w:r w:rsidR="00C649FE">
        <w:rPr>
          <w:rStyle w:val="Kommentaariviide"/>
        </w:rPr>
        <w:commentReference w:id="128"/>
      </w:r>
      <w:r>
        <w:t xml:space="preserve"> liiklusregistri e-teeninduses.</w:t>
      </w:r>
    </w:p>
    <w:p w14:paraId="724050C4" w14:textId="286761D8" w:rsidR="006F490E" w:rsidRDefault="006F490E" w:rsidP="00252541">
      <w:pPr>
        <w:jc w:val="both"/>
      </w:pPr>
    </w:p>
    <w:p w14:paraId="21217203" w14:textId="484B10FE" w:rsidR="006F490E" w:rsidRDefault="006F490E" w:rsidP="00252541">
      <w:pPr>
        <w:jc w:val="both"/>
      </w:pPr>
      <w:r>
        <w:t>(</w:t>
      </w:r>
      <w:r w:rsidR="00964024">
        <w:t>2</w:t>
      </w:r>
      <w:r>
        <w:t xml:space="preserve">) Valdkonna eest vastutav minister võib määrusega kehtestada </w:t>
      </w:r>
      <w:r w:rsidR="00E77764">
        <w:t>registreerimistasu</w:t>
      </w:r>
      <w:r>
        <w:t xml:space="preserve"> </w:t>
      </w:r>
      <w:del w:id="129" w:author="Kärt Voor" w:date="2023-11-03T11:23:00Z">
        <w:r w:rsidR="006878C2" w:rsidDel="00C80830">
          <w:delText>maksmise</w:delText>
        </w:r>
        <w:r w:rsidDel="00C80830">
          <w:delText xml:space="preserve"> </w:delText>
        </w:r>
      </w:del>
      <w:ins w:id="130" w:author="Kärt Voor" w:date="2023-11-03T11:23:00Z">
        <w:r w:rsidR="00C80830">
          <w:t xml:space="preserve">tasumise </w:t>
        </w:r>
      </w:ins>
      <w:r>
        <w:t>ja tagastamise korra.</w:t>
      </w:r>
    </w:p>
    <w:p w14:paraId="78D63D6D" w14:textId="4DFF7AD4" w:rsidR="00957F7A" w:rsidRDefault="00957F7A" w:rsidP="00252541">
      <w:pPr>
        <w:jc w:val="both"/>
      </w:pPr>
    </w:p>
    <w:p w14:paraId="5D17F726" w14:textId="101AD4F8" w:rsidR="00957F7A" w:rsidRDefault="00957F7A" w:rsidP="00252541">
      <w:pPr>
        <w:jc w:val="both"/>
      </w:pPr>
      <w:r w:rsidRPr="00957F7A">
        <w:rPr>
          <w:b/>
          <w:bCs/>
        </w:rPr>
        <w:t>§ 1</w:t>
      </w:r>
      <w:r w:rsidR="00E72970">
        <w:rPr>
          <w:b/>
          <w:bCs/>
        </w:rPr>
        <w:t>8</w:t>
      </w:r>
      <w:r w:rsidRPr="00957F7A">
        <w:rPr>
          <w:b/>
          <w:bCs/>
        </w:rPr>
        <w:t>.</w:t>
      </w:r>
      <w:r>
        <w:t xml:space="preserve"> </w:t>
      </w:r>
      <w:bookmarkStart w:id="131" w:name="_Hlk145860304"/>
      <w:r w:rsidRPr="00957F7A">
        <w:rPr>
          <w:b/>
          <w:bCs/>
        </w:rPr>
        <w:t>M1</w:t>
      </w:r>
      <w:r w:rsidR="00BA4A3F">
        <w:rPr>
          <w:b/>
          <w:bCs/>
        </w:rPr>
        <w:t>-</w:t>
      </w:r>
      <w:r w:rsidRPr="00957F7A">
        <w:rPr>
          <w:b/>
          <w:bCs/>
        </w:rPr>
        <w:t xml:space="preserve"> ja M1G</w:t>
      </w:r>
      <w:r w:rsidR="00BA4A3F">
        <w:rPr>
          <w:b/>
          <w:bCs/>
        </w:rPr>
        <w:t>-</w:t>
      </w:r>
      <w:r w:rsidRPr="00957F7A">
        <w:rPr>
          <w:b/>
          <w:bCs/>
        </w:rPr>
        <w:t>kategooria mootorsõidukite registreerimis</w:t>
      </w:r>
      <w:r w:rsidR="00511512">
        <w:rPr>
          <w:b/>
          <w:bCs/>
        </w:rPr>
        <w:t>tasu</w:t>
      </w:r>
      <w:r w:rsidRPr="00957F7A">
        <w:rPr>
          <w:b/>
          <w:bCs/>
        </w:rPr>
        <w:t xml:space="preserve"> määrad</w:t>
      </w:r>
      <w:bookmarkEnd w:id="131"/>
    </w:p>
    <w:p w14:paraId="14F50CD6" w14:textId="3895E43F" w:rsidR="006C664A" w:rsidRDefault="006C664A" w:rsidP="00252541">
      <w:pPr>
        <w:jc w:val="both"/>
      </w:pPr>
    </w:p>
    <w:p w14:paraId="4B544B2F" w14:textId="2894A3D9" w:rsidR="00957F7A" w:rsidRPr="00957F7A" w:rsidRDefault="00957F7A" w:rsidP="00957F7A">
      <w:pPr>
        <w:jc w:val="both"/>
      </w:pPr>
      <w:r w:rsidRPr="00957F7A">
        <w:t>(1) M1</w:t>
      </w:r>
      <w:r w:rsidR="00BA4A3F">
        <w:t>-</w:t>
      </w:r>
      <w:r w:rsidRPr="00957F7A">
        <w:t xml:space="preserve"> ja M1G</w:t>
      </w:r>
      <w:r w:rsidR="00BA4A3F">
        <w:t>-</w:t>
      </w:r>
      <w:r w:rsidRPr="00957F7A">
        <w:t>kategooria mootorsõiduk</w:t>
      </w:r>
      <w:r w:rsidR="00BA4A3F">
        <w:t>i</w:t>
      </w:r>
      <w:r w:rsidRPr="00957F7A">
        <w:t>, mis ei ole täiselektriline ja mille kohta on liiklusregistris olemas andmed WLTP</w:t>
      </w:r>
      <w:r w:rsidR="00BA4A3F">
        <w:t>-</w:t>
      </w:r>
      <w:r w:rsidRPr="00957F7A">
        <w:t xml:space="preserve">meetodiga arvutatud </w:t>
      </w:r>
      <w:r w:rsidR="00523E98" w:rsidRPr="00F53648">
        <w:t>CO</w:t>
      </w:r>
      <w:r w:rsidR="00523E98" w:rsidRPr="00F53648">
        <w:rPr>
          <w:vertAlign w:val="subscript"/>
        </w:rPr>
        <w:t>2</w:t>
      </w:r>
      <w:r w:rsidR="00523E98">
        <w:t xml:space="preserve"> eri</w:t>
      </w:r>
      <w:r w:rsidRPr="00957F7A">
        <w:t>heite kohta, registreerimis</w:t>
      </w:r>
      <w:r w:rsidR="002B5343">
        <w:t>tasu</w:t>
      </w:r>
      <w:r w:rsidRPr="00957F7A">
        <w:t xml:space="preserve"> määr leitakse </w:t>
      </w:r>
      <w:del w:id="132" w:author="Kärt Voor [2]" w:date="2023-10-25T16:17:00Z">
        <w:r w:rsidRPr="00957F7A" w:rsidDel="000B78A2">
          <w:delText xml:space="preserve">kolme </w:delText>
        </w:r>
      </w:del>
      <w:ins w:id="133" w:author="Kärt Voor [2]" w:date="2023-10-25T16:17:00Z">
        <w:r w:rsidR="000B78A2">
          <w:t xml:space="preserve">järgmiste </w:t>
        </w:r>
      </w:ins>
      <w:r w:rsidRPr="00957F7A">
        <w:t>komponen</w:t>
      </w:r>
      <w:ins w:id="134" w:author="Kärt Voor [2]" w:date="2023-10-25T16:17:00Z">
        <w:r w:rsidR="000B78A2">
          <w:t>tide</w:t>
        </w:r>
      </w:ins>
      <w:del w:id="135" w:author="Kärt Voor [2]" w:date="2023-10-25T16:17:00Z">
        <w:r w:rsidRPr="00957F7A" w:rsidDel="000B78A2">
          <w:delText>di</w:delText>
        </w:r>
      </w:del>
      <w:r w:rsidRPr="00957F7A">
        <w:t xml:space="preserve"> summana: </w:t>
      </w:r>
    </w:p>
    <w:p w14:paraId="7BD53332" w14:textId="77777777" w:rsidR="00957F7A" w:rsidRPr="00957F7A" w:rsidRDefault="00957F7A" w:rsidP="00957F7A">
      <w:pPr>
        <w:jc w:val="both"/>
      </w:pPr>
      <w:r w:rsidRPr="00957F7A">
        <w:t>1) baasosa 300 eurot mootorsõiduki kohta;</w:t>
      </w:r>
    </w:p>
    <w:p w14:paraId="3D19FF4C" w14:textId="06841194" w:rsidR="00957F7A" w:rsidRPr="00957F7A" w:rsidRDefault="00957F7A" w:rsidP="00957F7A">
      <w:pPr>
        <w:jc w:val="both"/>
      </w:pPr>
      <w:r w:rsidRPr="00957F7A">
        <w:t xml:space="preserve">2) </w:t>
      </w:r>
      <w:r w:rsidR="00523E98" w:rsidRPr="00F53648">
        <w:t>CO</w:t>
      </w:r>
      <w:r w:rsidR="00523E98" w:rsidRPr="00F53648">
        <w:rPr>
          <w:vertAlign w:val="subscript"/>
        </w:rPr>
        <w:t>2</w:t>
      </w:r>
      <w:r w:rsidR="00523E98">
        <w:t xml:space="preserve"> eri</w:t>
      </w:r>
      <w:r w:rsidRPr="00957F7A">
        <w:t>heite osa selliselt, et iga CO</w:t>
      </w:r>
      <w:r w:rsidRPr="00957F7A">
        <w:rPr>
          <w:vertAlign w:val="subscript"/>
        </w:rPr>
        <w:t>2</w:t>
      </w:r>
      <w:r w:rsidRPr="00957F7A">
        <w:t xml:space="preserve"> gramm vahemikus 1–117 grammi kilomeetri kohta korrutatakse 5 euroga, vahemikus 118–150 grammi kilomeetri kohta korrutatakse 40 euroga, vahemikus 151–200 grammi kilomeetri kohta korrutatakse 60 euroga ning 201 ja enam grammi kilomeetri kohta korrutatakse 80 euroga;</w:t>
      </w:r>
    </w:p>
    <w:p w14:paraId="2963E372" w14:textId="77777777" w:rsidR="00957F7A" w:rsidRPr="00957F7A" w:rsidRDefault="00957F7A" w:rsidP="00957F7A">
      <w:pPr>
        <w:jc w:val="both"/>
      </w:pPr>
      <w:r w:rsidRPr="00957F7A">
        <w:t xml:space="preserve">3) massiosa selliselt, et mootorsõiduki 2000 kilogrammist täismassi ületav iga kilogramm korrutatakse 4 euroga kuni summani 4000 eurot. </w:t>
      </w:r>
    </w:p>
    <w:p w14:paraId="78196846" w14:textId="77777777" w:rsidR="00957F7A" w:rsidRPr="00957F7A" w:rsidRDefault="00957F7A" w:rsidP="00957F7A">
      <w:pPr>
        <w:jc w:val="both"/>
      </w:pPr>
    </w:p>
    <w:p w14:paraId="01C239CC" w14:textId="7F603E72" w:rsidR="00957F7A" w:rsidRPr="00957F7A" w:rsidRDefault="00957F7A" w:rsidP="00957F7A">
      <w:pPr>
        <w:jc w:val="both"/>
      </w:pPr>
      <w:r w:rsidRPr="00957F7A">
        <w:t>(2) Käesoleva paragrahvi lõikes 1 nimetatud mootorsõiduk, mille kohta on liiklusregistris olemas andmed üksnes NEDC</w:t>
      </w:r>
      <w:r w:rsidR="00BA4A3F">
        <w:t>-</w:t>
      </w:r>
      <w:r w:rsidRPr="00957F7A">
        <w:t xml:space="preserve">meetodiga arvutatud </w:t>
      </w:r>
      <w:r w:rsidR="00523E98" w:rsidRPr="00F53648">
        <w:t>CO</w:t>
      </w:r>
      <w:r w:rsidR="00523E98" w:rsidRPr="00F53648">
        <w:rPr>
          <w:vertAlign w:val="subscript"/>
        </w:rPr>
        <w:t>2</w:t>
      </w:r>
      <w:r w:rsidR="00523E98">
        <w:t xml:space="preserve"> eri</w:t>
      </w:r>
      <w:r w:rsidRPr="00957F7A">
        <w:t>heite kohta, registreerimis</w:t>
      </w:r>
      <w:r w:rsidR="002B5343">
        <w:t>tasu</w:t>
      </w:r>
      <w:r w:rsidRPr="00957F7A">
        <w:t xml:space="preserve"> määr leitakse </w:t>
      </w:r>
      <w:del w:id="136" w:author="Kärt Voor [2]" w:date="2023-10-25T16:18:00Z">
        <w:r w:rsidRPr="00957F7A" w:rsidDel="000B78A2">
          <w:delText>kolme komponendi</w:delText>
        </w:r>
      </w:del>
      <w:ins w:id="137" w:author="Kärt Voor [2]" w:date="2023-10-25T16:18:00Z">
        <w:r w:rsidR="000B78A2">
          <w:t>komponentide</w:t>
        </w:r>
      </w:ins>
      <w:r w:rsidRPr="00957F7A">
        <w:t xml:space="preserve"> summana, mis on käesoleva paragrahvi lõikes 1 nimetatud baasosa ja massiosa ning </w:t>
      </w:r>
      <w:r w:rsidR="00523E98" w:rsidRPr="00F53648">
        <w:t>CO</w:t>
      </w:r>
      <w:r w:rsidR="00523E98" w:rsidRPr="00F53648">
        <w:rPr>
          <w:vertAlign w:val="subscript"/>
        </w:rPr>
        <w:t>2</w:t>
      </w:r>
      <w:r w:rsidR="00523E98">
        <w:t xml:space="preserve"> eri</w:t>
      </w:r>
      <w:r w:rsidRPr="00957F7A">
        <w:t>heite osa selliselt, et esmalt korrutatakse</w:t>
      </w:r>
      <w:r w:rsidR="00523E98">
        <w:t xml:space="preserve"> </w:t>
      </w:r>
      <w:r w:rsidR="00523E98" w:rsidRPr="00F53648">
        <w:t>CO</w:t>
      </w:r>
      <w:r w:rsidR="00523E98" w:rsidRPr="00F53648">
        <w:rPr>
          <w:vertAlign w:val="subscript"/>
        </w:rPr>
        <w:t>2</w:t>
      </w:r>
      <w:r w:rsidR="00523E98">
        <w:t xml:space="preserve"> eri</w:t>
      </w:r>
      <w:r w:rsidRPr="00957F7A">
        <w:t>heite näit koefitsiendiga 1,24 ja seejärel iga CO</w:t>
      </w:r>
      <w:r w:rsidRPr="00957F7A">
        <w:rPr>
          <w:vertAlign w:val="subscript"/>
        </w:rPr>
        <w:t>2</w:t>
      </w:r>
      <w:r w:rsidRPr="00957F7A">
        <w:t xml:space="preserve"> gramm vastavalt käesoleva paragrahvi lõike 1 punktis 2 </w:t>
      </w:r>
      <w:r w:rsidR="00DE5999">
        <w:t>sätestatule</w:t>
      </w:r>
      <w:r w:rsidRPr="00957F7A">
        <w:t xml:space="preserve">.   </w:t>
      </w:r>
    </w:p>
    <w:p w14:paraId="132FFE09" w14:textId="77777777" w:rsidR="00957F7A" w:rsidRPr="00957F7A" w:rsidRDefault="00957F7A" w:rsidP="00957F7A">
      <w:pPr>
        <w:jc w:val="both"/>
      </w:pPr>
    </w:p>
    <w:p w14:paraId="33315838" w14:textId="2F02132D" w:rsidR="00957F7A" w:rsidRPr="00957F7A" w:rsidRDefault="00957F7A" w:rsidP="00957F7A">
      <w:pPr>
        <w:jc w:val="both"/>
      </w:pPr>
      <w:r w:rsidRPr="00957F7A">
        <w:t>(3) Käesoleva paragrahvi lõikes 1 nimetatud mootorsõiduk</w:t>
      </w:r>
      <w:r w:rsidR="00DE5999">
        <w:t>i</w:t>
      </w:r>
      <w:r w:rsidRPr="00957F7A">
        <w:t xml:space="preserve">, mille kohta puuduvad liiklusregistris andmed </w:t>
      </w:r>
      <w:r w:rsidR="00523E98" w:rsidRPr="00F53648">
        <w:t>CO</w:t>
      </w:r>
      <w:r w:rsidR="00523E98" w:rsidRPr="00F53648">
        <w:rPr>
          <w:vertAlign w:val="subscript"/>
        </w:rPr>
        <w:t>2</w:t>
      </w:r>
      <w:r w:rsidR="00523E98">
        <w:t xml:space="preserve"> eri</w:t>
      </w:r>
      <w:r w:rsidRPr="00957F7A">
        <w:t>heite kohta, registreerimis</w:t>
      </w:r>
      <w:r w:rsidR="002B5343">
        <w:t>tasu</w:t>
      </w:r>
      <w:r w:rsidRPr="00957F7A">
        <w:t xml:space="preserve"> määr leitakse </w:t>
      </w:r>
      <w:del w:id="138" w:author="Kärt Voor [2]" w:date="2023-10-25T16:18:00Z">
        <w:r w:rsidRPr="00957F7A" w:rsidDel="000B78A2">
          <w:delText xml:space="preserve">nelja </w:delText>
        </w:r>
      </w:del>
      <w:ins w:id="139" w:author="Kärt Voor [2]" w:date="2023-10-25T16:18:00Z">
        <w:r w:rsidR="000B78A2">
          <w:t xml:space="preserve">järgmiste </w:t>
        </w:r>
      </w:ins>
      <w:r w:rsidRPr="00957F7A">
        <w:t>komponen</w:t>
      </w:r>
      <w:ins w:id="140" w:author="Kärt Voor [2]" w:date="2023-10-25T16:18:00Z">
        <w:r w:rsidR="000B78A2">
          <w:t>tide</w:t>
        </w:r>
      </w:ins>
      <w:del w:id="141" w:author="Kärt Voor [2]" w:date="2023-10-25T16:18:00Z">
        <w:r w:rsidRPr="00957F7A" w:rsidDel="000B78A2">
          <w:delText>di</w:delText>
        </w:r>
      </w:del>
      <w:r w:rsidRPr="00957F7A">
        <w:t xml:space="preserve"> summana:</w:t>
      </w:r>
    </w:p>
    <w:p w14:paraId="071228A0" w14:textId="77777777" w:rsidR="00957F7A" w:rsidRPr="00957F7A" w:rsidRDefault="00957F7A" w:rsidP="00957F7A">
      <w:pPr>
        <w:jc w:val="both"/>
      </w:pPr>
      <w:r w:rsidRPr="00957F7A">
        <w:t>1) baasosa 300 eurot mootorsõiduki kohta;</w:t>
      </w:r>
    </w:p>
    <w:p w14:paraId="5EAD3227" w14:textId="77777777" w:rsidR="00957F7A" w:rsidRPr="00957F7A" w:rsidRDefault="00957F7A" w:rsidP="00957F7A">
      <w:pPr>
        <w:jc w:val="both"/>
      </w:pPr>
      <w:r w:rsidRPr="00957F7A">
        <w:t xml:space="preserve">2) mootori töömahust lähtuv osa selliselt, et mootori töömahu iga kuupsentimeeter korrutatakse 0,5 euroga; </w:t>
      </w:r>
    </w:p>
    <w:p w14:paraId="3569EC91" w14:textId="77777777" w:rsidR="00957F7A" w:rsidRPr="00957F7A" w:rsidRDefault="00957F7A" w:rsidP="00957F7A">
      <w:pPr>
        <w:jc w:val="both"/>
      </w:pPr>
      <w:r w:rsidRPr="00957F7A">
        <w:t>3) mootori võimsusest lähtuv osa selliselt, et mootori võimsuse iga kilovatt korrutatakse 8 euroga;</w:t>
      </w:r>
    </w:p>
    <w:p w14:paraId="3BA54DD1" w14:textId="77777777" w:rsidR="00957F7A" w:rsidRPr="00957F7A" w:rsidRDefault="00957F7A" w:rsidP="00957F7A">
      <w:pPr>
        <w:jc w:val="both"/>
      </w:pPr>
      <w:r w:rsidRPr="00957F7A">
        <w:t xml:space="preserve">4) massiosa selliselt, et mootorsõiduki 2000 kilogrammist täismassi ületav iga kilogramm korrutatakse 4 euroga kuni summani 4000 eurot. </w:t>
      </w:r>
    </w:p>
    <w:p w14:paraId="4FA72E48" w14:textId="77777777" w:rsidR="00957F7A" w:rsidRPr="00957F7A" w:rsidRDefault="00957F7A" w:rsidP="00957F7A">
      <w:pPr>
        <w:jc w:val="both"/>
      </w:pPr>
    </w:p>
    <w:p w14:paraId="5BA75473" w14:textId="2E14543A" w:rsidR="00957F7A" w:rsidRPr="00957F7A" w:rsidRDefault="00957F7A" w:rsidP="00957F7A">
      <w:pPr>
        <w:jc w:val="both"/>
      </w:pPr>
      <w:r w:rsidRPr="00957F7A">
        <w:t>(4) Käesoleva paragrahvi lõikes 1 nimetatud mootorsõiduk, mis on täiselektriline, registreerimis</w:t>
      </w:r>
      <w:r w:rsidR="002B5343">
        <w:t>tasu</w:t>
      </w:r>
      <w:r w:rsidRPr="00957F7A">
        <w:t xml:space="preserve"> määr leitakse </w:t>
      </w:r>
      <w:del w:id="142" w:author="Kärt Voor [2]" w:date="2023-10-25T16:18:00Z">
        <w:r w:rsidRPr="00957F7A" w:rsidDel="000B78A2">
          <w:delText xml:space="preserve">kahe </w:delText>
        </w:r>
      </w:del>
      <w:ins w:id="143" w:author="Kärt Voor [2]" w:date="2023-10-25T16:18:00Z">
        <w:r w:rsidR="000B78A2">
          <w:t>järgm</w:t>
        </w:r>
      </w:ins>
      <w:ins w:id="144" w:author="Kärt Voor [2]" w:date="2023-10-25T16:19:00Z">
        <w:r w:rsidR="000B78A2">
          <w:t>iste</w:t>
        </w:r>
      </w:ins>
      <w:ins w:id="145" w:author="Kärt Voor [2]" w:date="2023-10-25T16:18:00Z">
        <w:r w:rsidR="000B78A2" w:rsidRPr="00957F7A">
          <w:t xml:space="preserve"> </w:t>
        </w:r>
      </w:ins>
      <w:r w:rsidRPr="00957F7A">
        <w:t>komponen</w:t>
      </w:r>
      <w:ins w:id="146" w:author="Kärt Voor [2]" w:date="2023-10-25T16:19:00Z">
        <w:r w:rsidR="000B78A2">
          <w:t>tide</w:t>
        </w:r>
      </w:ins>
      <w:del w:id="147" w:author="Kärt Voor [2]" w:date="2023-10-25T16:19:00Z">
        <w:r w:rsidRPr="00957F7A" w:rsidDel="000B78A2">
          <w:delText>di</w:delText>
        </w:r>
      </w:del>
      <w:r w:rsidRPr="00957F7A">
        <w:t xml:space="preserve"> summana:</w:t>
      </w:r>
    </w:p>
    <w:p w14:paraId="3D5FA6E1" w14:textId="77777777" w:rsidR="00957F7A" w:rsidRPr="00957F7A" w:rsidRDefault="00957F7A" w:rsidP="00957F7A">
      <w:pPr>
        <w:jc w:val="both"/>
      </w:pPr>
      <w:r w:rsidRPr="00957F7A">
        <w:t>1) baasosa 300 eurot mootorsõiduki kohta;</w:t>
      </w:r>
    </w:p>
    <w:p w14:paraId="6962095E" w14:textId="1991DD2F" w:rsidR="00957F7A" w:rsidRDefault="00957F7A" w:rsidP="00957F7A">
      <w:pPr>
        <w:jc w:val="both"/>
      </w:pPr>
      <w:r w:rsidRPr="00957F7A">
        <w:lastRenderedPageBreak/>
        <w:t>2) massiosa selliselt, et mootorsõiduki 2400 kilogrammist täismassi ületav iga kilogramm korrutatakse 4 euroga kuni summani 4400 eurot.</w:t>
      </w:r>
    </w:p>
    <w:p w14:paraId="4EF01C13" w14:textId="227431EC" w:rsidR="00957F7A" w:rsidRDefault="00957F7A" w:rsidP="00252541">
      <w:pPr>
        <w:jc w:val="both"/>
      </w:pPr>
    </w:p>
    <w:p w14:paraId="40141BA0" w14:textId="625D859B" w:rsidR="00957F7A" w:rsidRPr="00957F7A" w:rsidRDefault="00957F7A" w:rsidP="00957F7A">
      <w:pPr>
        <w:jc w:val="both"/>
        <w:rPr>
          <w:b/>
          <w:bCs/>
        </w:rPr>
      </w:pPr>
      <w:r w:rsidRPr="00957F7A">
        <w:rPr>
          <w:b/>
          <w:bCs/>
        </w:rPr>
        <w:t xml:space="preserve">§ </w:t>
      </w:r>
      <w:r>
        <w:rPr>
          <w:b/>
          <w:bCs/>
        </w:rPr>
        <w:t>1</w:t>
      </w:r>
      <w:r w:rsidR="00E72970">
        <w:rPr>
          <w:b/>
          <w:bCs/>
        </w:rPr>
        <w:t>9</w:t>
      </w:r>
      <w:r>
        <w:rPr>
          <w:b/>
          <w:bCs/>
        </w:rPr>
        <w:t>.</w:t>
      </w:r>
      <w:r w:rsidRPr="00957F7A">
        <w:rPr>
          <w:b/>
          <w:bCs/>
        </w:rPr>
        <w:t xml:space="preserve"> </w:t>
      </w:r>
      <w:bookmarkStart w:id="148" w:name="_Hlk145860429"/>
      <w:r w:rsidRPr="00957F7A">
        <w:rPr>
          <w:b/>
          <w:bCs/>
        </w:rPr>
        <w:t>N1</w:t>
      </w:r>
      <w:r w:rsidR="00DE5999">
        <w:rPr>
          <w:b/>
          <w:bCs/>
        </w:rPr>
        <w:t>-</w:t>
      </w:r>
      <w:r w:rsidRPr="00957F7A">
        <w:rPr>
          <w:b/>
          <w:bCs/>
        </w:rPr>
        <w:t xml:space="preserve"> ja N1G</w:t>
      </w:r>
      <w:r w:rsidR="00DE5999">
        <w:rPr>
          <w:b/>
          <w:bCs/>
        </w:rPr>
        <w:t>-</w:t>
      </w:r>
      <w:r w:rsidRPr="00957F7A">
        <w:rPr>
          <w:b/>
          <w:bCs/>
        </w:rPr>
        <w:t>kategooria mootorsõidukite registreerimis</w:t>
      </w:r>
      <w:r w:rsidR="002B5343">
        <w:rPr>
          <w:b/>
          <w:bCs/>
        </w:rPr>
        <w:t>tasu</w:t>
      </w:r>
      <w:r w:rsidRPr="00957F7A">
        <w:rPr>
          <w:b/>
          <w:bCs/>
        </w:rPr>
        <w:t xml:space="preserve"> määrad</w:t>
      </w:r>
      <w:bookmarkEnd w:id="148"/>
    </w:p>
    <w:p w14:paraId="5E74AFC6" w14:textId="77777777" w:rsidR="00957F7A" w:rsidRPr="00957F7A" w:rsidRDefault="00957F7A" w:rsidP="00957F7A">
      <w:pPr>
        <w:jc w:val="both"/>
        <w:rPr>
          <w:b/>
          <w:bCs/>
        </w:rPr>
      </w:pPr>
    </w:p>
    <w:p w14:paraId="3D88394A" w14:textId="33770578" w:rsidR="00957F7A" w:rsidRPr="00957F7A" w:rsidRDefault="00957F7A" w:rsidP="00957F7A">
      <w:pPr>
        <w:jc w:val="both"/>
      </w:pPr>
      <w:r w:rsidRPr="00957F7A">
        <w:t>(1) N1</w:t>
      </w:r>
      <w:r w:rsidR="00DE5999">
        <w:t>-</w:t>
      </w:r>
      <w:r w:rsidRPr="00957F7A">
        <w:t xml:space="preserve"> ja N1G</w:t>
      </w:r>
      <w:r w:rsidR="00DE5999">
        <w:t>-</w:t>
      </w:r>
      <w:r w:rsidRPr="00957F7A">
        <w:t>kategooria mootorsõiduk, mis ei ole täiselektriline ja mille kohta on liiklusregistris olemas andmed WLTP</w:t>
      </w:r>
      <w:r w:rsidR="00DE5999">
        <w:t>-</w:t>
      </w:r>
      <w:r w:rsidRPr="00957F7A">
        <w:t xml:space="preserve">meetodiga arvutatud </w:t>
      </w:r>
      <w:r w:rsidR="00523E98" w:rsidRPr="00F53648">
        <w:t>CO</w:t>
      </w:r>
      <w:r w:rsidR="00523E98" w:rsidRPr="00F53648">
        <w:rPr>
          <w:vertAlign w:val="subscript"/>
        </w:rPr>
        <w:t>2</w:t>
      </w:r>
      <w:r w:rsidR="00523E98">
        <w:t xml:space="preserve"> eri</w:t>
      </w:r>
      <w:r w:rsidRPr="00957F7A">
        <w:t>heite kohta, registreerimis</w:t>
      </w:r>
      <w:r w:rsidR="002B5343">
        <w:t>tasu</w:t>
      </w:r>
      <w:r w:rsidRPr="00957F7A">
        <w:t xml:space="preserve"> määr leitakse </w:t>
      </w:r>
      <w:del w:id="149" w:author="Kärt Voor [2]" w:date="2023-10-25T16:19:00Z">
        <w:r w:rsidRPr="00957F7A" w:rsidDel="000B78A2">
          <w:delText xml:space="preserve">kahe </w:delText>
        </w:r>
      </w:del>
      <w:ins w:id="150" w:author="Kärt Voor [2]" w:date="2023-10-25T16:19:00Z">
        <w:r w:rsidR="000B78A2">
          <w:t>järgmiste</w:t>
        </w:r>
        <w:r w:rsidR="000B78A2" w:rsidRPr="00957F7A">
          <w:t xml:space="preserve"> </w:t>
        </w:r>
      </w:ins>
      <w:r w:rsidRPr="00957F7A">
        <w:t>komponen</w:t>
      </w:r>
      <w:ins w:id="151" w:author="Kärt Voor [2]" w:date="2023-10-25T16:19:00Z">
        <w:r w:rsidR="000B78A2">
          <w:t>tide</w:t>
        </w:r>
      </w:ins>
      <w:del w:id="152" w:author="Kärt Voor [2]" w:date="2023-10-25T16:19:00Z">
        <w:r w:rsidRPr="00957F7A" w:rsidDel="000B78A2">
          <w:delText>di</w:delText>
        </w:r>
      </w:del>
      <w:r w:rsidRPr="00957F7A">
        <w:t xml:space="preserve"> summana: </w:t>
      </w:r>
    </w:p>
    <w:p w14:paraId="2E0A971D" w14:textId="77777777" w:rsidR="00957F7A" w:rsidRPr="00957F7A" w:rsidRDefault="00957F7A" w:rsidP="00957F7A">
      <w:pPr>
        <w:jc w:val="both"/>
      </w:pPr>
      <w:r w:rsidRPr="00957F7A">
        <w:t xml:space="preserve">1) baasosa 500 eurot mootorsõiduki kohta; </w:t>
      </w:r>
    </w:p>
    <w:p w14:paraId="6753F518" w14:textId="3DD213D2" w:rsidR="00957F7A" w:rsidRPr="00957F7A" w:rsidRDefault="00957F7A" w:rsidP="00957F7A">
      <w:pPr>
        <w:jc w:val="both"/>
      </w:pPr>
      <w:r w:rsidRPr="00957F7A">
        <w:t>2)</w:t>
      </w:r>
      <w:r w:rsidR="00523E98">
        <w:t xml:space="preserve"> </w:t>
      </w:r>
      <w:r w:rsidR="00523E98" w:rsidRPr="00F53648">
        <w:t>CO</w:t>
      </w:r>
      <w:r w:rsidR="00523E98" w:rsidRPr="00F53648">
        <w:rPr>
          <w:vertAlign w:val="subscript"/>
        </w:rPr>
        <w:t>2</w:t>
      </w:r>
      <w:r w:rsidR="00523E98">
        <w:t xml:space="preserve"> eri</w:t>
      </w:r>
      <w:r w:rsidRPr="00957F7A">
        <w:t>heite osa selliselt, et iga CO</w:t>
      </w:r>
      <w:r w:rsidRPr="00957F7A">
        <w:rPr>
          <w:vertAlign w:val="subscript"/>
        </w:rPr>
        <w:t>2</w:t>
      </w:r>
      <w:r w:rsidRPr="00957F7A">
        <w:t xml:space="preserve"> gramm vahemikus 205–250 grammi kilomeetri kohta korrutatakse 30 euroga, vahemikus 251–300 grammi kilomeetri kohta korrutatakse 35 euroga ning 301 ja enam grammi kilomeetri kohta korrutatakse 40 euroga.</w:t>
      </w:r>
    </w:p>
    <w:p w14:paraId="1AEE9773" w14:textId="77777777" w:rsidR="00957F7A" w:rsidRPr="00957F7A" w:rsidRDefault="00957F7A" w:rsidP="00957F7A">
      <w:pPr>
        <w:jc w:val="both"/>
      </w:pPr>
    </w:p>
    <w:p w14:paraId="4E34E8AC" w14:textId="23CB8345" w:rsidR="00957F7A" w:rsidRPr="00957F7A" w:rsidRDefault="00957F7A" w:rsidP="00957F7A">
      <w:pPr>
        <w:jc w:val="both"/>
      </w:pPr>
      <w:r w:rsidRPr="00957F7A">
        <w:t>(2) Käesoleva paragrahvi lõikes 1 nimetatud mootorsõiduk</w:t>
      </w:r>
      <w:r w:rsidR="00DE5999">
        <w:t>i</w:t>
      </w:r>
      <w:r w:rsidRPr="00957F7A">
        <w:t>, mille kohta on liiklusregistris olemas andmed üksnes NEDC</w:t>
      </w:r>
      <w:r w:rsidR="00DE5999">
        <w:t>-</w:t>
      </w:r>
      <w:r w:rsidRPr="00957F7A">
        <w:t xml:space="preserve">meetodiga arvutatud </w:t>
      </w:r>
      <w:r w:rsidR="00523E98" w:rsidRPr="00F53648">
        <w:t>CO</w:t>
      </w:r>
      <w:r w:rsidR="00523E98" w:rsidRPr="00F53648">
        <w:rPr>
          <w:vertAlign w:val="subscript"/>
        </w:rPr>
        <w:t>2</w:t>
      </w:r>
      <w:r w:rsidR="00523E98">
        <w:t xml:space="preserve"> eri</w:t>
      </w:r>
      <w:r w:rsidRPr="00957F7A">
        <w:t>heite kohta, registreerimis</w:t>
      </w:r>
      <w:r w:rsidR="002B5343">
        <w:t>tasu</w:t>
      </w:r>
      <w:r w:rsidRPr="00957F7A">
        <w:t xml:space="preserve"> määr leitakse </w:t>
      </w:r>
      <w:del w:id="153" w:author="Kärt Voor [2]" w:date="2023-10-25T16:20:00Z">
        <w:r w:rsidRPr="00957F7A" w:rsidDel="000B78A2">
          <w:delText xml:space="preserve">kahe </w:delText>
        </w:r>
      </w:del>
      <w:r w:rsidRPr="00957F7A">
        <w:t>komponen</w:t>
      </w:r>
      <w:ins w:id="154" w:author="Kärt Voor [2]" w:date="2023-10-25T16:20:00Z">
        <w:r w:rsidR="000B78A2">
          <w:t>tide</w:t>
        </w:r>
      </w:ins>
      <w:del w:id="155" w:author="Kärt Voor [2]" w:date="2023-10-25T16:20:00Z">
        <w:r w:rsidRPr="00957F7A" w:rsidDel="000B78A2">
          <w:delText>di</w:delText>
        </w:r>
      </w:del>
      <w:r w:rsidRPr="00957F7A">
        <w:t xml:space="preserve"> summana, mis on käesoleva paragrahvi lõikes 1 nimetatud baasosa ning </w:t>
      </w:r>
      <w:r w:rsidR="00523E98" w:rsidRPr="00F53648">
        <w:t>CO</w:t>
      </w:r>
      <w:r w:rsidR="00523E98" w:rsidRPr="00F53648">
        <w:rPr>
          <w:vertAlign w:val="subscript"/>
        </w:rPr>
        <w:t>2</w:t>
      </w:r>
      <w:r w:rsidR="00523E98">
        <w:t xml:space="preserve"> eri</w:t>
      </w:r>
      <w:r w:rsidRPr="00957F7A">
        <w:t xml:space="preserve">heite osa selliselt, et esmalt korrutatakse </w:t>
      </w:r>
      <w:r w:rsidR="00523E98" w:rsidRPr="00F53648">
        <w:t>CO</w:t>
      </w:r>
      <w:r w:rsidR="00523E98" w:rsidRPr="00F53648">
        <w:rPr>
          <w:vertAlign w:val="subscript"/>
        </w:rPr>
        <w:t>2</w:t>
      </w:r>
      <w:r w:rsidR="00523E98">
        <w:t xml:space="preserve"> eri</w:t>
      </w:r>
      <w:r w:rsidRPr="00957F7A">
        <w:t>heite näit koefitsiendiga 1,39 ja seejärel iga CO</w:t>
      </w:r>
      <w:r w:rsidRPr="00957F7A">
        <w:rPr>
          <w:vertAlign w:val="subscript"/>
        </w:rPr>
        <w:t>2</w:t>
      </w:r>
      <w:r w:rsidRPr="00957F7A">
        <w:t xml:space="preserve"> gramm vastavalt käesoleva paragrahvi lõike 1 punktis 2 </w:t>
      </w:r>
      <w:r w:rsidR="00AD2444">
        <w:t>sätestatule</w:t>
      </w:r>
      <w:r w:rsidRPr="00957F7A">
        <w:t xml:space="preserve">.   </w:t>
      </w:r>
    </w:p>
    <w:p w14:paraId="5ECEFCC7" w14:textId="77777777" w:rsidR="00957F7A" w:rsidRPr="00957F7A" w:rsidRDefault="00957F7A" w:rsidP="00957F7A">
      <w:pPr>
        <w:jc w:val="both"/>
      </w:pPr>
    </w:p>
    <w:p w14:paraId="45C44685" w14:textId="1AAF9A73" w:rsidR="00957F7A" w:rsidRPr="00957F7A" w:rsidRDefault="00957F7A" w:rsidP="00957F7A">
      <w:pPr>
        <w:jc w:val="both"/>
      </w:pPr>
      <w:r w:rsidRPr="00957F7A">
        <w:t>(3) Käesoleva paragrahvi lõikes 1 nimetatud mootorsõiduk</w:t>
      </w:r>
      <w:r w:rsidR="00DE5999">
        <w:t>i</w:t>
      </w:r>
      <w:r w:rsidRPr="00957F7A">
        <w:t xml:space="preserve">, mille kohta puuduvad liiklusregistris andmed </w:t>
      </w:r>
      <w:r w:rsidR="00523E98" w:rsidRPr="00F53648">
        <w:t>CO</w:t>
      </w:r>
      <w:r w:rsidR="00523E98" w:rsidRPr="00F53648">
        <w:rPr>
          <w:vertAlign w:val="subscript"/>
        </w:rPr>
        <w:t>2</w:t>
      </w:r>
      <w:r w:rsidR="00523E98">
        <w:t xml:space="preserve"> eri</w:t>
      </w:r>
      <w:r w:rsidRPr="00957F7A">
        <w:t>heite kohta, registreerimis</w:t>
      </w:r>
      <w:r w:rsidR="002B5343">
        <w:t>tasu</w:t>
      </w:r>
      <w:r w:rsidRPr="00957F7A">
        <w:t xml:space="preserve"> määr leitakse </w:t>
      </w:r>
      <w:del w:id="156" w:author="Kärt Voor [2]" w:date="2023-10-25T16:20:00Z">
        <w:r w:rsidRPr="00957F7A" w:rsidDel="000B78A2">
          <w:delText xml:space="preserve">kolme </w:delText>
        </w:r>
      </w:del>
      <w:ins w:id="157" w:author="Kärt Voor [2]" w:date="2023-10-25T16:20:00Z">
        <w:r w:rsidR="000B78A2">
          <w:t>järgmiste</w:t>
        </w:r>
        <w:r w:rsidR="000B78A2" w:rsidRPr="00957F7A">
          <w:t xml:space="preserve"> </w:t>
        </w:r>
      </w:ins>
      <w:r w:rsidRPr="00957F7A">
        <w:t>komponen</w:t>
      </w:r>
      <w:ins w:id="158" w:author="Kärt Voor [2]" w:date="2023-10-25T16:20:00Z">
        <w:r w:rsidR="000B78A2">
          <w:t>tide</w:t>
        </w:r>
      </w:ins>
      <w:del w:id="159" w:author="Kärt Voor [2]" w:date="2023-10-25T16:20:00Z">
        <w:r w:rsidRPr="00957F7A" w:rsidDel="000B78A2">
          <w:delText>di</w:delText>
        </w:r>
      </w:del>
      <w:r w:rsidRPr="00957F7A">
        <w:t xml:space="preserve"> summana:</w:t>
      </w:r>
    </w:p>
    <w:p w14:paraId="15D22932" w14:textId="77777777" w:rsidR="00957F7A" w:rsidRPr="00957F7A" w:rsidRDefault="00957F7A" w:rsidP="00957F7A">
      <w:pPr>
        <w:jc w:val="both"/>
      </w:pPr>
      <w:r w:rsidRPr="00957F7A">
        <w:t>1) baasosa 500 eurot mootorsõiduki kohta;</w:t>
      </w:r>
    </w:p>
    <w:p w14:paraId="3A832494" w14:textId="77777777" w:rsidR="00957F7A" w:rsidRPr="00957F7A" w:rsidRDefault="00957F7A" w:rsidP="00957F7A">
      <w:pPr>
        <w:jc w:val="both"/>
      </w:pPr>
      <w:r w:rsidRPr="00957F7A">
        <w:t xml:space="preserve">2) mootori töömahust lähtuv osa selliselt, et mootori töömahu iga kuupsentimeeter korrutatakse 0,5 euroga; </w:t>
      </w:r>
    </w:p>
    <w:p w14:paraId="541F0B32" w14:textId="77777777" w:rsidR="00957F7A" w:rsidRPr="00957F7A" w:rsidRDefault="00957F7A" w:rsidP="00957F7A">
      <w:pPr>
        <w:jc w:val="both"/>
      </w:pPr>
      <w:r w:rsidRPr="00957F7A">
        <w:t xml:space="preserve">3) mootori võimsusest lähtuv osa selliselt, et mootori võimsuse iga kilovatt korrutatakse 8 euroga. </w:t>
      </w:r>
    </w:p>
    <w:p w14:paraId="45FD574E" w14:textId="77777777" w:rsidR="00957F7A" w:rsidRPr="00957F7A" w:rsidRDefault="00957F7A" w:rsidP="00957F7A">
      <w:pPr>
        <w:jc w:val="both"/>
      </w:pPr>
    </w:p>
    <w:p w14:paraId="5EABDF42" w14:textId="779E7897" w:rsidR="00957F7A" w:rsidRDefault="00957F7A" w:rsidP="00252541">
      <w:pPr>
        <w:jc w:val="both"/>
      </w:pPr>
      <w:r w:rsidRPr="00957F7A">
        <w:t>(4) Käesoleva paragrahvi lõikes 1 nimetatud mootorsõiduk, mis on täiselektriline, registreerimis</w:t>
      </w:r>
      <w:r w:rsidR="002B5343">
        <w:t>tasu</w:t>
      </w:r>
      <w:r w:rsidRPr="00957F7A">
        <w:t xml:space="preserve"> määr on 300 eurot mootorsõiduki kohta. </w:t>
      </w:r>
    </w:p>
    <w:p w14:paraId="58B7FC8B" w14:textId="25604CEB" w:rsidR="00957F7A" w:rsidRDefault="00957F7A" w:rsidP="00252541">
      <w:pPr>
        <w:jc w:val="both"/>
      </w:pPr>
    </w:p>
    <w:p w14:paraId="7A73A6D7" w14:textId="664F15B0" w:rsidR="00957F7A" w:rsidRPr="00957F7A" w:rsidRDefault="003C1A4E" w:rsidP="00957F7A">
      <w:pPr>
        <w:jc w:val="center"/>
        <w:rPr>
          <w:b/>
          <w:bCs/>
        </w:rPr>
      </w:pPr>
      <w:r>
        <w:rPr>
          <w:b/>
          <w:bCs/>
        </w:rPr>
        <w:t>4. peatükk</w:t>
      </w:r>
    </w:p>
    <w:p w14:paraId="6A58C08E" w14:textId="08200832" w:rsidR="00957F7A" w:rsidRPr="00957F7A" w:rsidRDefault="00957F7A" w:rsidP="00957F7A">
      <w:pPr>
        <w:jc w:val="center"/>
        <w:rPr>
          <w:b/>
          <w:bCs/>
        </w:rPr>
      </w:pPr>
      <w:bookmarkStart w:id="160" w:name="_Hlk145860769"/>
      <w:r>
        <w:rPr>
          <w:b/>
          <w:bCs/>
        </w:rPr>
        <w:t>A</w:t>
      </w:r>
      <w:r w:rsidRPr="00957F7A">
        <w:rPr>
          <w:b/>
          <w:bCs/>
        </w:rPr>
        <w:t>asta</w:t>
      </w:r>
      <w:r w:rsidR="003C1A4E">
        <w:rPr>
          <w:b/>
          <w:bCs/>
        </w:rPr>
        <w:t>maksu</w:t>
      </w:r>
      <w:r w:rsidRPr="00957F7A">
        <w:rPr>
          <w:b/>
          <w:bCs/>
        </w:rPr>
        <w:t xml:space="preserve"> ja registreerimis</w:t>
      </w:r>
      <w:r w:rsidR="003C1A4E">
        <w:rPr>
          <w:b/>
          <w:bCs/>
        </w:rPr>
        <w:t>tasu</w:t>
      </w:r>
      <w:r w:rsidRPr="00957F7A">
        <w:rPr>
          <w:b/>
          <w:bCs/>
        </w:rPr>
        <w:t xml:space="preserve"> kordaja</w:t>
      </w:r>
    </w:p>
    <w:bookmarkEnd w:id="160"/>
    <w:p w14:paraId="6DF7ADBD" w14:textId="10B74508" w:rsidR="00957F7A" w:rsidRDefault="00957F7A" w:rsidP="00252541">
      <w:pPr>
        <w:jc w:val="both"/>
      </w:pPr>
    </w:p>
    <w:p w14:paraId="25F1B604" w14:textId="3E5C94A6" w:rsidR="00957F7A" w:rsidRPr="00957F7A" w:rsidRDefault="00957F7A" w:rsidP="00957F7A">
      <w:pPr>
        <w:jc w:val="both"/>
        <w:rPr>
          <w:b/>
          <w:bCs/>
        </w:rPr>
      </w:pPr>
      <w:r>
        <w:rPr>
          <w:b/>
          <w:bCs/>
        </w:rPr>
        <w:t xml:space="preserve">§ </w:t>
      </w:r>
      <w:r w:rsidR="00E72970">
        <w:rPr>
          <w:b/>
          <w:bCs/>
        </w:rPr>
        <w:t>20</w:t>
      </w:r>
      <w:r>
        <w:rPr>
          <w:b/>
          <w:bCs/>
        </w:rPr>
        <w:t>.</w:t>
      </w:r>
      <w:r w:rsidRPr="00957F7A">
        <w:rPr>
          <w:b/>
          <w:bCs/>
        </w:rPr>
        <w:t xml:space="preserve"> </w:t>
      </w:r>
      <w:bookmarkStart w:id="161" w:name="_Hlk145860667"/>
      <w:r w:rsidRPr="00957F7A">
        <w:rPr>
          <w:b/>
          <w:bCs/>
        </w:rPr>
        <w:t>Mootorsõiduki vanusest sõltuv aasta</w:t>
      </w:r>
      <w:r w:rsidR="003C1A4E">
        <w:rPr>
          <w:b/>
          <w:bCs/>
        </w:rPr>
        <w:t>maksu</w:t>
      </w:r>
      <w:r w:rsidRPr="00957F7A">
        <w:rPr>
          <w:b/>
          <w:bCs/>
        </w:rPr>
        <w:t xml:space="preserve"> ja registreerimis</w:t>
      </w:r>
      <w:r w:rsidR="003C1A4E">
        <w:rPr>
          <w:b/>
          <w:bCs/>
        </w:rPr>
        <w:t>tasu</w:t>
      </w:r>
      <w:r w:rsidRPr="00957F7A">
        <w:rPr>
          <w:b/>
          <w:bCs/>
        </w:rPr>
        <w:t xml:space="preserve"> kordaja füüsiliste isikute puhul</w:t>
      </w:r>
      <w:bookmarkEnd w:id="161"/>
    </w:p>
    <w:p w14:paraId="44E07472" w14:textId="77777777" w:rsidR="00957F7A" w:rsidRPr="00957F7A" w:rsidRDefault="00957F7A" w:rsidP="00957F7A">
      <w:pPr>
        <w:jc w:val="both"/>
      </w:pPr>
    </w:p>
    <w:p w14:paraId="71E00DB5" w14:textId="2CB7E163" w:rsidR="00957F7A" w:rsidRPr="00957F7A" w:rsidRDefault="00957F7A" w:rsidP="00957F7A">
      <w:pPr>
        <w:jc w:val="both"/>
      </w:pPr>
      <w:r w:rsidRPr="00957F7A">
        <w:t>(1) M1</w:t>
      </w:r>
      <w:r w:rsidR="00DE5999">
        <w:t>-</w:t>
      </w:r>
      <w:r w:rsidRPr="00957F7A">
        <w:t xml:space="preserve"> ja M1G</w:t>
      </w:r>
      <w:r w:rsidR="00DE5999">
        <w:t>-</w:t>
      </w:r>
      <w:r w:rsidRPr="00957F7A">
        <w:t>kategooria mootorsõiduki aastamaksu ja registreerimis</w:t>
      </w:r>
      <w:r w:rsidR="003C1A4E">
        <w:t>tasu</w:t>
      </w:r>
      <w:r w:rsidRPr="00957F7A">
        <w:t xml:space="preserve"> määr korrutatakse mootorsõiduki vanusest sõltuva kordajaga järgmistel juhtudel:</w:t>
      </w:r>
    </w:p>
    <w:p w14:paraId="3B7ABFDB" w14:textId="77777777" w:rsidR="00957F7A" w:rsidRPr="00957F7A" w:rsidRDefault="00957F7A" w:rsidP="00957F7A">
      <w:pPr>
        <w:jc w:val="both"/>
      </w:pPr>
      <w:r w:rsidRPr="00957F7A">
        <w:t>1) mootorsõiduki omanik on füüsiline isik;</w:t>
      </w:r>
    </w:p>
    <w:p w14:paraId="6F1F0BFF" w14:textId="609AA723" w:rsidR="00957F7A" w:rsidRPr="00957F7A" w:rsidRDefault="00957F7A" w:rsidP="00957F7A">
      <w:pPr>
        <w:jc w:val="both"/>
      </w:pPr>
      <w:r w:rsidRPr="00957F7A">
        <w:t>2) mootorsõiduki vastutav kasutaja</w:t>
      </w:r>
      <w:r w:rsidR="00AD2444">
        <w:t xml:space="preserve"> liiklusseaduse tähenduses on füüsiline isik.</w:t>
      </w:r>
    </w:p>
    <w:p w14:paraId="151C34DE" w14:textId="77777777" w:rsidR="00957F7A" w:rsidRPr="00957F7A" w:rsidRDefault="00957F7A" w:rsidP="00957F7A">
      <w:pPr>
        <w:jc w:val="both"/>
      </w:pPr>
    </w:p>
    <w:p w14:paraId="7624EC9B" w14:textId="3E4EA1C1" w:rsidR="00957F7A" w:rsidRPr="00957F7A" w:rsidRDefault="00957F7A" w:rsidP="00957F7A">
      <w:pPr>
        <w:jc w:val="both"/>
      </w:pPr>
      <w:r w:rsidRPr="00957F7A">
        <w:t>(2) M1</w:t>
      </w:r>
      <w:r w:rsidR="00DE5999">
        <w:t>-</w:t>
      </w:r>
      <w:r w:rsidRPr="00957F7A">
        <w:t xml:space="preserve"> ja M1G</w:t>
      </w:r>
      <w:r w:rsidR="00DE5999">
        <w:t>-</w:t>
      </w:r>
      <w:r w:rsidRPr="00957F7A">
        <w:t xml:space="preserve">kategooria mootorsõiduki vanusest sõltuv </w:t>
      </w:r>
      <w:del w:id="162" w:author="Kärt Voor" w:date="2023-11-06T11:12:00Z">
        <w:r w:rsidRPr="00957F7A" w:rsidDel="002123C7">
          <w:delText xml:space="preserve">mootorsõiduki </w:delText>
        </w:r>
      </w:del>
      <w:r w:rsidRPr="00957F7A">
        <w:t>aastamaksu määra kordaja on:</w:t>
      </w:r>
    </w:p>
    <w:p w14:paraId="0195ECD9" w14:textId="7F5859F4" w:rsidR="00957F7A" w:rsidRPr="00957F7A" w:rsidRDefault="00957F7A" w:rsidP="00957F7A">
      <w:pPr>
        <w:jc w:val="both"/>
      </w:pPr>
      <w:r w:rsidRPr="00957F7A">
        <w:t>1) 0,91</w:t>
      </w:r>
      <w:r w:rsidR="00DE5999">
        <w:t>,</w:t>
      </w:r>
      <w:r w:rsidRPr="00957F7A">
        <w:t xml:space="preserve"> kui mootorsõiduki esmase registreerimise kuupäevast on maksustamisperioodi alguse kuupäevaks möödunud vähemalt 5 aastat;  </w:t>
      </w:r>
    </w:p>
    <w:p w14:paraId="6FAC0218" w14:textId="159A89FA" w:rsidR="00957F7A" w:rsidRPr="00957F7A" w:rsidRDefault="00957F7A" w:rsidP="00957F7A">
      <w:pPr>
        <w:jc w:val="both"/>
      </w:pPr>
      <w:r w:rsidRPr="00957F7A">
        <w:t>2) 0,82</w:t>
      </w:r>
      <w:r w:rsidR="00DE5999">
        <w:t>,</w:t>
      </w:r>
      <w:r w:rsidRPr="00957F7A">
        <w:t xml:space="preserve"> kui mootorsõiduki esmase registreerimise kuupäevast on maksustamisperioodi alguse kuupäevaks möödunud vähemalt 6 aastat;  </w:t>
      </w:r>
    </w:p>
    <w:p w14:paraId="34D93494" w14:textId="64ABF67D" w:rsidR="00957F7A" w:rsidRPr="00957F7A" w:rsidRDefault="00957F7A" w:rsidP="00957F7A">
      <w:pPr>
        <w:jc w:val="both"/>
      </w:pPr>
      <w:r w:rsidRPr="00957F7A">
        <w:t>3) 0,73</w:t>
      </w:r>
      <w:r w:rsidR="00DE5999">
        <w:t>,</w:t>
      </w:r>
      <w:r w:rsidRPr="00957F7A">
        <w:t xml:space="preserve"> kui mootorsõiduki esmase registreerimise kuupäevast on maksustamisperioodi alguse kuupäevaks möödunud vähemalt 7 aastat;  </w:t>
      </w:r>
    </w:p>
    <w:p w14:paraId="0BC2D953" w14:textId="341BFBDE" w:rsidR="00957F7A" w:rsidRPr="00957F7A" w:rsidRDefault="00957F7A" w:rsidP="00957F7A">
      <w:pPr>
        <w:jc w:val="both"/>
      </w:pPr>
      <w:r w:rsidRPr="00957F7A">
        <w:lastRenderedPageBreak/>
        <w:t>4) 0,66</w:t>
      </w:r>
      <w:r w:rsidR="00DE5999">
        <w:t>,</w:t>
      </w:r>
      <w:r w:rsidRPr="00957F7A">
        <w:t xml:space="preserve"> kui mootorsõiduki esmase registreerimise kuupäevast on maksustamisperioodi alguse kuupäevaks möödunud vähemalt 8 aastat;  </w:t>
      </w:r>
    </w:p>
    <w:p w14:paraId="4D180A89" w14:textId="309A410D" w:rsidR="00957F7A" w:rsidRPr="00957F7A" w:rsidRDefault="00957F7A" w:rsidP="00957F7A">
      <w:pPr>
        <w:jc w:val="both"/>
      </w:pPr>
      <w:r w:rsidRPr="00957F7A">
        <w:t>5) 0,55</w:t>
      </w:r>
      <w:r w:rsidR="00DE5999">
        <w:t>,</w:t>
      </w:r>
      <w:r w:rsidRPr="00957F7A">
        <w:t xml:space="preserve"> kui mootorsõiduki esmase registreerimise kuupäevast on maksustamisperioodi alguse kuupäevaks möödunud vähemalt 9 aastat;  </w:t>
      </w:r>
    </w:p>
    <w:p w14:paraId="2E590B41" w14:textId="28BE5B8D" w:rsidR="00957F7A" w:rsidRPr="00957F7A" w:rsidRDefault="00957F7A" w:rsidP="00957F7A">
      <w:pPr>
        <w:jc w:val="both"/>
      </w:pPr>
      <w:r w:rsidRPr="00957F7A">
        <w:t>6) 0,46</w:t>
      </w:r>
      <w:r w:rsidR="00DE5999">
        <w:t>,</w:t>
      </w:r>
      <w:r w:rsidRPr="00957F7A">
        <w:t xml:space="preserve"> kui mootorsõiduki esmase registreerimise kuupäevast on maksustamisperioodi alguse kuupäevaks möödunud vähemalt 10 aastat;  </w:t>
      </w:r>
    </w:p>
    <w:p w14:paraId="29117C27" w14:textId="29CB032C" w:rsidR="00957F7A" w:rsidRPr="00957F7A" w:rsidRDefault="00957F7A" w:rsidP="00957F7A">
      <w:pPr>
        <w:jc w:val="both"/>
      </w:pPr>
      <w:r w:rsidRPr="00957F7A">
        <w:t>7) 0,37</w:t>
      </w:r>
      <w:r w:rsidR="00DE5999">
        <w:t>,</w:t>
      </w:r>
      <w:r w:rsidRPr="00957F7A">
        <w:t xml:space="preserve"> kui mootorsõiduki esmase registreerimise kuupäevast on maksustamisperioodi alguse kuupäevaks möödunud vähemalt 11 aastat;  </w:t>
      </w:r>
    </w:p>
    <w:p w14:paraId="1ED4BF35" w14:textId="6C456561" w:rsidR="00957F7A" w:rsidRPr="00957F7A" w:rsidRDefault="00957F7A" w:rsidP="00957F7A">
      <w:pPr>
        <w:jc w:val="both"/>
      </w:pPr>
      <w:r w:rsidRPr="00957F7A">
        <w:t>8) 0,28</w:t>
      </w:r>
      <w:r w:rsidR="00DE5999">
        <w:t>,</w:t>
      </w:r>
      <w:r w:rsidRPr="00957F7A">
        <w:t xml:space="preserve"> kui mootorsõiduki esmase registreerimise kuupäevast on maksustamisperioodi alguse kuupäevaks möödunud vähemalt 12 aastat;  </w:t>
      </w:r>
    </w:p>
    <w:p w14:paraId="62B82254" w14:textId="3D4F357F" w:rsidR="00957F7A" w:rsidRPr="00957F7A" w:rsidRDefault="00957F7A" w:rsidP="00957F7A">
      <w:pPr>
        <w:jc w:val="both"/>
      </w:pPr>
      <w:r w:rsidRPr="00957F7A">
        <w:t>9) 0,19</w:t>
      </w:r>
      <w:r w:rsidR="00DE5999">
        <w:t>,</w:t>
      </w:r>
      <w:r w:rsidRPr="00957F7A">
        <w:t xml:space="preserve"> kui mootorsõiduki esmase registreerimise kuupäevast on maksustamisperioodi alguse kuupäevaks möödunud vähemalt 13 aastat;  </w:t>
      </w:r>
    </w:p>
    <w:p w14:paraId="4D09D4B2" w14:textId="22C41B56" w:rsidR="00957F7A" w:rsidRPr="00957F7A" w:rsidRDefault="00957F7A" w:rsidP="00957F7A">
      <w:pPr>
        <w:jc w:val="both"/>
      </w:pPr>
      <w:r w:rsidRPr="00957F7A">
        <w:t>10) 0,1</w:t>
      </w:r>
      <w:r w:rsidR="00DE5999">
        <w:t>,</w:t>
      </w:r>
      <w:r w:rsidRPr="00957F7A">
        <w:t xml:space="preserve"> kui mootorsõiduki esmase registreerimise kuupäevast on maksustamisperioodi alguse kuupäevaks möödunud vähemalt 14 aastat;  </w:t>
      </w:r>
    </w:p>
    <w:p w14:paraId="0D3184E3" w14:textId="58596FAF" w:rsidR="00957F7A" w:rsidRPr="00957F7A" w:rsidRDefault="00957F7A" w:rsidP="00957F7A">
      <w:pPr>
        <w:jc w:val="both"/>
      </w:pPr>
      <w:r w:rsidRPr="00957F7A">
        <w:t>11) 0</w:t>
      </w:r>
      <w:r w:rsidR="00DE5999">
        <w:t>,</w:t>
      </w:r>
      <w:r w:rsidRPr="00957F7A">
        <w:t xml:space="preserve"> kui mootorsõiduki esmase registreerimise kuupäevast on maksustamisperioodi alguse kuupäevaks möödunud vähemalt 20 aastat. </w:t>
      </w:r>
    </w:p>
    <w:p w14:paraId="3FC3B23C" w14:textId="77777777" w:rsidR="00957F7A" w:rsidRPr="00957F7A" w:rsidRDefault="00957F7A" w:rsidP="00957F7A">
      <w:pPr>
        <w:jc w:val="both"/>
      </w:pPr>
    </w:p>
    <w:p w14:paraId="5199835C" w14:textId="30679965" w:rsidR="00957F7A" w:rsidRPr="00957F7A" w:rsidRDefault="00957F7A" w:rsidP="00957F7A">
      <w:pPr>
        <w:jc w:val="both"/>
      </w:pPr>
      <w:r w:rsidRPr="00957F7A">
        <w:t>(3) M1</w:t>
      </w:r>
      <w:r w:rsidR="00DE5999">
        <w:t>-</w:t>
      </w:r>
      <w:r w:rsidRPr="00957F7A">
        <w:t xml:space="preserve"> ja M1G</w:t>
      </w:r>
      <w:r w:rsidR="00DE5999">
        <w:t>-</w:t>
      </w:r>
      <w:r w:rsidRPr="00957F7A">
        <w:t xml:space="preserve">kategooria mootorsõiduki vanusest sõltuv </w:t>
      </w:r>
      <w:del w:id="163" w:author="Kärt Voor" w:date="2023-11-06T11:15:00Z">
        <w:r w:rsidRPr="00957F7A" w:rsidDel="002123C7">
          <w:delText xml:space="preserve">mootorsõiduki </w:delText>
        </w:r>
      </w:del>
      <w:r w:rsidRPr="00957F7A">
        <w:t>registreerimis</w:t>
      </w:r>
      <w:r w:rsidR="00511512">
        <w:t>tasu</w:t>
      </w:r>
      <w:r w:rsidRPr="00957F7A">
        <w:t xml:space="preserve"> määra kordaja on:</w:t>
      </w:r>
    </w:p>
    <w:p w14:paraId="095138EA" w14:textId="4316F9CA" w:rsidR="00957F7A" w:rsidRPr="00957F7A" w:rsidRDefault="00957F7A" w:rsidP="00957F7A">
      <w:pPr>
        <w:jc w:val="both"/>
      </w:pPr>
      <w:r w:rsidRPr="00957F7A">
        <w:t>1) 0,91</w:t>
      </w:r>
      <w:r w:rsidR="00DE5999">
        <w:t>,</w:t>
      </w:r>
      <w:r w:rsidRPr="00957F7A">
        <w:t xml:space="preserve"> kui mootorsõiduki esmase registreerimise kuupäevast on Eesti liiklusregistris registreerimisel möödunud vähemalt 5 aastat;  </w:t>
      </w:r>
    </w:p>
    <w:p w14:paraId="0C013058" w14:textId="63798CC4" w:rsidR="00957F7A" w:rsidRPr="00957F7A" w:rsidRDefault="00957F7A" w:rsidP="00957F7A">
      <w:pPr>
        <w:jc w:val="both"/>
      </w:pPr>
      <w:r w:rsidRPr="00957F7A">
        <w:t>2) 0,82</w:t>
      </w:r>
      <w:r w:rsidR="00DE5999">
        <w:t>,</w:t>
      </w:r>
      <w:r w:rsidRPr="00957F7A">
        <w:t xml:space="preserve"> kui mootorsõiduki esmase registreerimise kuupäevast on Eesti liiklusregistris registreerimisel möödunud vähemalt 6 aastat;  </w:t>
      </w:r>
    </w:p>
    <w:p w14:paraId="24A85073" w14:textId="491A1D36" w:rsidR="00957F7A" w:rsidRPr="00957F7A" w:rsidRDefault="00957F7A" w:rsidP="00957F7A">
      <w:pPr>
        <w:jc w:val="both"/>
      </w:pPr>
      <w:r w:rsidRPr="00957F7A">
        <w:t>3) 0,73</w:t>
      </w:r>
      <w:r w:rsidR="00DE5999">
        <w:t>,</w:t>
      </w:r>
      <w:r w:rsidRPr="00957F7A">
        <w:t xml:space="preserve"> kui mootorsõiduki esmase registreerimise kuupäevast on Eesti liiklusregistris </w:t>
      </w:r>
      <w:r w:rsidR="00DE5999">
        <w:t>registreer</w:t>
      </w:r>
      <w:r w:rsidRPr="00957F7A">
        <w:t>imisel möödunud vähemalt 7 aastat;  </w:t>
      </w:r>
    </w:p>
    <w:p w14:paraId="68231342" w14:textId="09DF6A93" w:rsidR="00957F7A" w:rsidRPr="00957F7A" w:rsidRDefault="00957F7A" w:rsidP="00957F7A">
      <w:pPr>
        <w:jc w:val="both"/>
      </w:pPr>
      <w:r w:rsidRPr="00957F7A">
        <w:t>4) 0,64</w:t>
      </w:r>
      <w:r w:rsidR="00DE5999">
        <w:t>,</w:t>
      </w:r>
      <w:r w:rsidRPr="00957F7A">
        <w:t xml:space="preserve"> kui mootorsõiduki esmase registreerimise kuupäevast on Eesti liiklusregistris registreerimisel möödunud vähemalt 8 aastat;  </w:t>
      </w:r>
    </w:p>
    <w:p w14:paraId="24A6AFC2" w14:textId="5B084797" w:rsidR="00957F7A" w:rsidRPr="00957F7A" w:rsidRDefault="00957F7A" w:rsidP="00957F7A">
      <w:pPr>
        <w:jc w:val="both"/>
      </w:pPr>
      <w:r w:rsidRPr="00957F7A">
        <w:t>5) 0,55</w:t>
      </w:r>
      <w:r w:rsidR="00DE5999">
        <w:t>,</w:t>
      </w:r>
      <w:r w:rsidRPr="00957F7A">
        <w:t xml:space="preserve"> kui mootorsõiduki esmase registreerimise kuupäevast on Eesti liiklusregistris registreerimisel möödunud vähemalt 9 aastat;  </w:t>
      </w:r>
    </w:p>
    <w:p w14:paraId="29B164B8" w14:textId="67AF62EA" w:rsidR="00957F7A" w:rsidRPr="00957F7A" w:rsidRDefault="00957F7A" w:rsidP="00957F7A">
      <w:pPr>
        <w:jc w:val="both"/>
      </w:pPr>
      <w:r w:rsidRPr="00957F7A">
        <w:t>6) 0,46</w:t>
      </w:r>
      <w:r w:rsidR="00DE5999">
        <w:t>,</w:t>
      </w:r>
      <w:r w:rsidRPr="00957F7A">
        <w:t xml:space="preserve"> kui mootorsõiduki esmase registreerimise kuupäevast on Eesti liiklusregistris registreerimisel möödunud vähemalt 10 aastat;  </w:t>
      </w:r>
    </w:p>
    <w:p w14:paraId="1571A603" w14:textId="4E729CE6" w:rsidR="00957F7A" w:rsidRPr="00957F7A" w:rsidRDefault="00957F7A" w:rsidP="00957F7A">
      <w:pPr>
        <w:jc w:val="both"/>
      </w:pPr>
      <w:r w:rsidRPr="00957F7A">
        <w:t>7) 0,37</w:t>
      </w:r>
      <w:r w:rsidR="00DE5999">
        <w:t>,</w:t>
      </w:r>
      <w:r w:rsidRPr="00957F7A">
        <w:t xml:space="preserve"> kui mootorsõiduki esmase registreerimise kuupäevast on Eesti liiklusregistris registreerimisel möödunud vähemalt 11 aastat;  </w:t>
      </w:r>
    </w:p>
    <w:p w14:paraId="43FA7949" w14:textId="1DFA00FE" w:rsidR="00957F7A" w:rsidRPr="00957F7A" w:rsidRDefault="00957F7A" w:rsidP="00957F7A">
      <w:pPr>
        <w:jc w:val="both"/>
      </w:pPr>
      <w:r w:rsidRPr="00957F7A">
        <w:t>8) 0,28</w:t>
      </w:r>
      <w:r w:rsidR="00DE5999">
        <w:t>,</w:t>
      </w:r>
      <w:r w:rsidRPr="00957F7A">
        <w:t xml:space="preserve"> kui mootorsõiduki esmase registreerimise kuupäevast on Eesti liiklusregistris registreerimisel möödunud vähemalt 12 aastat;  </w:t>
      </w:r>
    </w:p>
    <w:p w14:paraId="7B0BC832" w14:textId="1B04D728" w:rsidR="00957F7A" w:rsidRPr="00957F7A" w:rsidRDefault="00957F7A" w:rsidP="00957F7A">
      <w:pPr>
        <w:jc w:val="both"/>
      </w:pPr>
      <w:r w:rsidRPr="00957F7A">
        <w:t>9) 0,19</w:t>
      </w:r>
      <w:r w:rsidR="00DE5999">
        <w:t>,</w:t>
      </w:r>
      <w:r w:rsidRPr="00957F7A">
        <w:t xml:space="preserve"> kui mootorsõiduki esmase registreerimise kuupäevast on Eesti liiklusregistris registreerimisel möödunud vähemalt 13 aastat;  </w:t>
      </w:r>
    </w:p>
    <w:p w14:paraId="0E0C2ED6" w14:textId="6E94204E" w:rsidR="00957F7A" w:rsidRPr="00957F7A" w:rsidRDefault="00957F7A" w:rsidP="00957F7A">
      <w:pPr>
        <w:jc w:val="both"/>
      </w:pPr>
      <w:r w:rsidRPr="00957F7A">
        <w:t>10) 0,1</w:t>
      </w:r>
      <w:r w:rsidR="00DE5999">
        <w:t>,</w:t>
      </w:r>
      <w:r w:rsidRPr="00957F7A">
        <w:t xml:space="preserve"> kui mootorsõiduki esmase registreerimise kuupäevast on Eesti liiklusregistris registreerimisel möödunud vähemalt 14 aastat;  </w:t>
      </w:r>
    </w:p>
    <w:p w14:paraId="046D8736" w14:textId="23BEECEE" w:rsidR="00957F7A" w:rsidRPr="00957F7A" w:rsidRDefault="00957F7A" w:rsidP="00957F7A">
      <w:pPr>
        <w:jc w:val="both"/>
      </w:pPr>
      <w:r w:rsidRPr="00957F7A">
        <w:t>11) 0</w:t>
      </w:r>
      <w:r w:rsidR="00DE5999">
        <w:t>,</w:t>
      </w:r>
      <w:r w:rsidRPr="00957F7A">
        <w:t xml:space="preserve"> kui mootorsõiduki esmase registreerimise kuupäevast on Eesti liiklusregistris registreerimisel möödunud vähemalt 20 aastat.  </w:t>
      </w:r>
    </w:p>
    <w:p w14:paraId="336E8436" w14:textId="77777777" w:rsidR="00957F7A" w:rsidRPr="00957F7A" w:rsidRDefault="00957F7A" w:rsidP="00957F7A">
      <w:pPr>
        <w:jc w:val="both"/>
      </w:pPr>
    </w:p>
    <w:p w14:paraId="31D2EA54" w14:textId="5ECE6989" w:rsidR="00957F7A" w:rsidRPr="00957F7A" w:rsidRDefault="00957F7A" w:rsidP="00957F7A">
      <w:pPr>
        <w:jc w:val="both"/>
      </w:pPr>
      <w:r w:rsidRPr="00957F7A">
        <w:t xml:space="preserve">(4) </w:t>
      </w:r>
      <w:r w:rsidR="00DE5999">
        <w:t>Re</w:t>
      </w:r>
      <w:r w:rsidRPr="00957F7A">
        <w:t>gistreerimis</w:t>
      </w:r>
      <w:r w:rsidR="003C1A4E">
        <w:t>tasu</w:t>
      </w:r>
      <w:r w:rsidRPr="00957F7A">
        <w:t xml:space="preserve"> määra kordajat rakendatakse registreerimi</w:t>
      </w:r>
      <w:r w:rsidR="003C1A4E">
        <w:t>stasu</w:t>
      </w:r>
      <w:r w:rsidRPr="00957F7A">
        <w:t xml:space="preserve"> summale, millest on lahutatud baasosa ja aastamaksu määra kordajat rakendatakse aastamaksu summale, millest on lahutatud baasosa.</w:t>
      </w:r>
    </w:p>
    <w:p w14:paraId="037462C6" w14:textId="77777777" w:rsidR="00957F7A" w:rsidRPr="00957F7A" w:rsidRDefault="00957F7A" w:rsidP="00957F7A">
      <w:pPr>
        <w:jc w:val="both"/>
      </w:pPr>
    </w:p>
    <w:p w14:paraId="22FDF9A2" w14:textId="363315A4" w:rsidR="00957F7A" w:rsidRPr="00957F7A" w:rsidRDefault="00957F7A" w:rsidP="00957F7A">
      <w:pPr>
        <w:jc w:val="both"/>
      </w:pPr>
      <w:r w:rsidRPr="00957F7A">
        <w:t xml:space="preserve">(5) </w:t>
      </w:r>
      <w:del w:id="164" w:author="Kärt Voor" w:date="2023-11-06T11:12:00Z">
        <w:r w:rsidRPr="00957F7A" w:rsidDel="002123C7">
          <w:delText xml:space="preserve">Mootorsõiduki </w:delText>
        </w:r>
      </w:del>
      <w:r w:rsidRPr="00957F7A">
        <w:t>aastamaksu ja registreerimis</w:t>
      </w:r>
      <w:r w:rsidR="003C1A4E">
        <w:t>tasu</w:t>
      </w:r>
      <w:r w:rsidRPr="00957F7A">
        <w:t xml:space="preserve"> määra kordaja rakendamisel saadav summa ümardatakse </w:t>
      </w:r>
      <w:commentRangeStart w:id="165"/>
      <w:del w:id="166" w:author="Kärt Voor" w:date="2023-11-06T11:13:00Z">
        <w:r w:rsidRPr="00957F7A" w:rsidDel="002123C7">
          <w:delText>euro</w:delText>
        </w:r>
      </w:del>
      <w:r w:rsidRPr="00957F7A">
        <w:t xml:space="preserve">sendi </w:t>
      </w:r>
      <w:commentRangeEnd w:id="165"/>
      <w:r w:rsidR="002123C7">
        <w:rPr>
          <w:rStyle w:val="Kommentaariviide"/>
        </w:rPr>
        <w:commentReference w:id="165"/>
      </w:r>
      <w:r w:rsidRPr="00957F7A">
        <w:t>täpsusega.</w:t>
      </w:r>
    </w:p>
    <w:p w14:paraId="6A4030B4" w14:textId="77777777" w:rsidR="00957F7A" w:rsidRDefault="00957F7A" w:rsidP="00252541">
      <w:pPr>
        <w:jc w:val="both"/>
      </w:pPr>
    </w:p>
    <w:p w14:paraId="1178FA11" w14:textId="117C6B30" w:rsidR="00004256" w:rsidRPr="00004256" w:rsidRDefault="003C1A4E" w:rsidP="00252541">
      <w:pPr>
        <w:jc w:val="center"/>
        <w:rPr>
          <w:b/>
        </w:rPr>
      </w:pPr>
      <w:r>
        <w:rPr>
          <w:b/>
        </w:rPr>
        <w:t>5</w:t>
      </w:r>
      <w:r w:rsidR="00004256" w:rsidRPr="00004256">
        <w:rPr>
          <w:b/>
        </w:rPr>
        <w:t>. peatükk</w:t>
      </w:r>
    </w:p>
    <w:p w14:paraId="691E128C" w14:textId="0E193F07" w:rsidR="00004256" w:rsidRDefault="00252541" w:rsidP="00252541">
      <w:pPr>
        <w:jc w:val="center"/>
      </w:pPr>
      <w:commentRangeStart w:id="167"/>
      <w:r w:rsidRPr="00004256">
        <w:rPr>
          <w:b/>
        </w:rPr>
        <w:lastRenderedPageBreak/>
        <w:t>Maksustamise põhimõtted</w:t>
      </w:r>
      <w:commentRangeEnd w:id="167"/>
      <w:r w:rsidR="00B04CEE">
        <w:rPr>
          <w:rStyle w:val="Kommentaariviide"/>
        </w:rPr>
        <w:commentReference w:id="167"/>
      </w:r>
    </w:p>
    <w:p w14:paraId="252FD359" w14:textId="36CBC3B1" w:rsidR="003E7B7D" w:rsidRDefault="003E7B7D" w:rsidP="00252541">
      <w:pPr>
        <w:jc w:val="both"/>
      </w:pPr>
    </w:p>
    <w:p w14:paraId="421F2648" w14:textId="4BC1D559" w:rsidR="003E7B7D" w:rsidRPr="003E7B7D" w:rsidRDefault="003E7B7D" w:rsidP="00252541">
      <w:pPr>
        <w:jc w:val="both"/>
        <w:rPr>
          <w:b/>
        </w:rPr>
      </w:pPr>
      <w:bookmarkStart w:id="168" w:name="_Hlk145659715"/>
      <w:r w:rsidRPr="003E7B7D">
        <w:rPr>
          <w:b/>
        </w:rPr>
        <w:t xml:space="preserve">§ </w:t>
      </w:r>
      <w:r w:rsidR="003C1A4E">
        <w:rPr>
          <w:b/>
        </w:rPr>
        <w:t>2</w:t>
      </w:r>
      <w:r w:rsidR="00E72970">
        <w:rPr>
          <w:b/>
        </w:rPr>
        <w:t>1</w:t>
      </w:r>
      <w:r w:rsidRPr="003E7B7D">
        <w:rPr>
          <w:b/>
        </w:rPr>
        <w:t xml:space="preserve">. </w:t>
      </w:r>
      <w:r w:rsidR="00853076">
        <w:rPr>
          <w:b/>
        </w:rPr>
        <w:t>Aastamaksu i</w:t>
      </w:r>
      <w:r w:rsidRPr="003E7B7D">
        <w:rPr>
          <w:b/>
        </w:rPr>
        <w:t>nfosüsteem</w:t>
      </w:r>
    </w:p>
    <w:bookmarkEnd w:id="168"/>
    <w:p w14:paraId="66B1946E" w14:textId="459839A5" w:rsidR="003E7B7D" w:rsidRDefault="003E7B7D" w:rsidP="00252541">
      <w:pPr>
        <w:jc w:val="both"/>
      </w:pPr>
    </w:p>
    <w:p w14:paraId="7BE8482D" w14:textId="22B090F2" w:rsidR="003E7B7D" w:rsidRDefault="000D56C5" w:rsidP="00252541">
      <w:pPr>
        <w:jc w:val="both"/>
      </w:pPr>
      <w:r>
        <w:t xml:space="preserve">(1) </w:t>
      </w:r>
      <w:r w:rsidR="00853076">
        <w:t>Aastamaksu i</w:t>
      </w:r>
      <w:r w:rsidR="003E7B7D" w:rsidRPr="003E7B7D">
        <w:t>nfosüsteem on maksukorralduse seaduse § 17 lõike 1 alusel asutatud maksukohustuslaste registrisse kuuluv andmekogu. Andmekogu pidamise kord sätestatakse maksukohustuslaste registri põhimääruses.</w:t>
      </w:r>
    </w:p>
    <w:p w14:paraId="0B0DABEB" w14:textId="26890B6C" w:rsidR="000D56C5" w:rsidRDefault="000D56C5" w:rsidP="00252541">
      <w:pPr>
        <w:jc w:val="both"/>
      </w:pPr>
    </w:p>
    <w:p w14:paraId="22B54DC5" w14:textId="523C9AD5" w:rsidR="003A320A" w:rsidRDefault="000D56C5" w:rsidP="00252541">
      <w:pPr>
        <w:jc w:val="both"/>
      </w:pPr>
      <w:r>
        <w:t xml:space="preserve">(2) </w:t>
      </w:r>
      <w:r w:rsidR="00853076">
        <w:t>Aastamaksu</w:t>
      </w:r>
      <w:r w:rsidRPr="000D56C5">
        <w:t xml:space="preserve"> infosüsteem</w:t>
      </w:r>
      <w:r w:rsidR="003A320A">
        <w:t>i</w:t>
      </w:r>
      <w:r>
        <w:t xml:space="preserve"> eesmärk on </w:t>
      </w:r>
      <w:r w:rsidR="00853076">
        <w:t>aasta</w:t>
      </w:r>
      <w:r>
        <w:t>maksu</w:t>
      </w:r>
      <w:r w:rsidRPr="000D56C5">
        <w:t xml:space="preserve"> arvestamiseks vajaliku teabe kogumine ja töötlemine.</w:t>
      </w:r>
    </w:p>
    <w:p w14:paraId="4DCE4820" w14:textId="77360E4B" w:rsidR="008512F8" w:rsidRDefault="008512F8" w:rsidP="00252541">
      <w:pPr>
        <w:jc w:val="both"/>
      </w:pPr>
    </w:p>
    <w:p w14:paraId="6FCF5492" w14:textId="28543474" w:rsidR="008512F8" w:rsidRDefault="008512F8" w:rsidP="00252541">
      <w:pPr>
        <w:jc w:val="both"/>
      </w:pPr>
      <w:r>
        <w:t>(3) Transpordiamet esitab Maksu- ja Tolliametile aastamaksu arvutamiseks vajalikud alusandmed</w:t>
      </w:r>
      <w:r w:rsidR="00964024">
        <w:t>, sealhulgas isikuandmed</w:t>
      </w:r>
      <w:r>
        <w:t>. Transpordiamet on kohustatud kontrollima alusandmete õigsust ja vajadusel neid andmeid parandama või täiendama.</w:t>
      </w:r>
    </w:p>
    <w:p w14:paraId="57DDE8BA" w14:textId="77777777" w:rsidR="008512F8" w:rsidRDefault="008512F8" w:rsidP="00252541">
      <w:pPr>
        <w:jc w:val="both"/>
      </w:pPr>
    </w:p>
    <w:p w14:paraId="2B8B443A" w14:textId="5B728CEC" w:rsidR="008512F8" w:rsidRDefault="008512F8" w:rsidP="00252541">
      <w:pPr>
        <w:jc w:val="both"/>
      </w:pPr>
      <w:r>
        <w:t xml:space="preserve">(4) </w:t>
      </w:r>
      <w:r w:rsidRPr="008512F8">
        <w:t>Maksukohustuslaste registri põhimääruses sätestatakse valitsusasutused, kellele antakse nende ülesannete täitmiseks</w:t>
      </w:r>
      <w:r w:rsidR="00AD2444">
        <w:t xml:space="preserve"> vajalikus ulatuses</w:t>
      </w:r>
      <w:r w:rsidRPr="008512F8">
        <w:t xml:space="preserve"> juurdepääs andmekogu andmetele.</w:t>
      </w:r>
    </w:p>
    <w:p w14:paraId="56F59AED" w14:textId="274563DF" w:rsidR="00853076" w:rsidRDefault="00853076" w:rsidP="00252541">
      <w:pPr>
        <w:jc w:val="both"/>
      </w:pPr>
    </w:p>
    <w:p w14:paraId="2C151976" w14:textId="57EE7932" w:rsidR="00853076" w:rsidRPr="006F490E" w:rsidRDefault="00853076" w:rsidP="00252541">
      <w:pPr>
        <w:jc w:val="both"/>
        <w:rPr>
          <w:b/>
          <w:bCs/>
        </w:rPr>
      </w:pPr>
      <w:r w:rsidRPr="006F490E">
        <w:rPr>
          <w:b/>
          <w:bCs/>
        </w:rPr>
        <w:t xml:space="preserve">§ </w:t>
      </w:r>
      <w:r w:rsidR="00BD34D9" w:rsidRPr="006F490E">
        <w:rPr>
          <w:b/>
          <w:bCs/>
        </w:rPr>
        <w:t>2</w:t>
      </w:r>
      <w:r w:rsidR="00E72970">
        <w:rPr>
          <w:b/>
          <w:bCs/>
        </w:rPr>
        <w:t>2</w:t>
      </w:r>
      <w:r w:rsidRPr="006F490E">
        <w:rPr>
          <w:b/>
          <w:bCs/>
        </w:rPr>
        <w:t>. Registreerimis</w:t>
      </w:r>
      <w:r w:rsidR="003C1A4E">
        <w:rPr>
          <w:b/>
          <w:bCs/>
        </w:rPr>
        <w:t>tasu</w:t>
      </w:r>
      <w:r w:rsidRPr="006F490E">
        <w:rPr>
          <w:b/>
          <w:bCs/>
        </w:rPr>
        <w:t xml:space="preserve"> </w:t>
      </w:r>
      <w:r w:rsidR="006F490E" w:rsidRPr="006F490E">
        <w:rPr>
          <w:b/>
          <w:bCs/>
        </w:rPr>
        <w:t>andmete hoidmine</w:t>
      </w:r>
      <w:r w:rsidRPr="006F490E">
        <w:rPr>
          <w:b/>
          <w:bCs/>
        </w:rPr>
        <w:t xml:space="preserve"> </w:t>
      </w:r>
    </w:p>
    <w:p w14:paraId="51E8A288" w14:textId="2DA4DF51" w:rsidR="00853076" w:rsidRDefault="00853076" w:rsidP="00252541">
      <w:pPr>
        <w:jc w:val="both"/>
      </w:pPr>
    </w:p>
    <w:p w14:paraId="5245C265" w14:textId="524FE772" w:rsidR="00853076" w:rsidRDefault="006F490E" w:rsidP="00252541">
      <w:pPr>
        <w:jc w:val="both"/>
      </w:pPr>
      <w:r>
        <w:t>Andmeid registreerimis</w:t>
      </w:r>
      <w:r w:rsidR="003C1A4E">
        <w:t>tasu</w:t>
      </w:r>
      <w:r>
        <w:t xml:space="preserve"> arvestamise ja </w:t>
      </w:r>
      <w:del w:id="169" w:author="Kärt Voor" w:date="2023-11-03T11:23:00Z">
        <w:r w:rsidR="006878C2" w:rsidDel="00C80830">
          <w:delText>maksmise</w:delText>
        </w:r>
        <w:r w:rsidDel="00C80830">
          <w:delText xml:space="preserve"> </w:delText>
        </w:r>
      </w:del>
      <w:ins w:id="170" w:author="Kärt Voor" w:date="2023-11-03T11:23:00Z">
        <w:r w:rsidR="00C80830">
          <w:t xml:space="preserve">tasumise </w:t>
        </w:r>
      </w:ins>
      <w:r>
        <w:t>kohta hoitakse liiklusregistri</w:t>
      </w:r>
      <w:ins w:id="171" w:author="Kärt Voor [2]" w:date="2023-10-25T16:36:00Z">
        <w:r w:rsidR="00692F70">
          <w:t>s</w:t>
        </w:r>
      </w:ins>
      <w:del w:id="172" w:author="Kärt Voor [2]" w:date="2023-10-25T16:37:00Z">
        <w:r w:rsidDel="00692F70">
          <w:delText xml:space="preserve"> </w:delText>
        </w:r>
        <w:commentRangeStart w:id="173"/>
        <w:r w:rsidDel="00692F70">
          <w:delText>andmekogus</w:delText>
        </w:r>
      </w:del>
      <w:commentRangeEnd w:id="173"/>
      <w:r w:rsidR="00692F70">
        <w:rPr>
          <w:rStyle w:val="Kommentaariviide"/>
        </w:rPr>
        <w:commentReference w:id="173"/>
      </w:r>
      <w:r>
        <w:t>.</w:t>
      </w:r>
      <w:r w:rsidR="00853076">
        <w:t xml:space="preserve"> </w:t>
      </w:r>
    </w:p>
    <w:p w14:paraId="4C949014" w14:textId="77777777" w:rsidR="003A320A" w:rsidRDefault="003A320A" w:rsidP="00252541"/>
    <w:p w14:paraId="2A4F7B8A" w14:textId="20EAB172" w:rsidR="005A379A" w:rsidRPr="00982E4A" w:rsidRDefault="00004256" w:rsidP="00252541">
      <w:pPr>
        <w:jc w:val="both"/>
        <w:rPr>
          <w:b/>
        </w:rPr>
      </w:pPr>
      <w:bookmarkStart w:id="174" w:name="_Hlk145659724"/>
      <w:r w:rsidRPr="00982E4A">
        <w:rPr>
          <w:b/>
        </w:rPr>
        <w:t xml:space="preserve">§ </w:t>
      </w:r>
      <w:r w:rsidR="00BD34D9">
        <w:rPr>
          <w:b/>
        </w:rPr>
        <w:t>2</w:t>
      </w:r>
      <w:r w:rsidR="00E72970">
        <w:rPr>
          <w:b/>
        </w:rPr>
        <w:t>3</w:t>
      </w:r>
      <w:r w:rsidRPr="00982E4A">
        <w:rPr>
          <w:b/>
        </w:rPr>
        <w:t>.</w:t>
      </w:r>
      <w:r w:rsidR="005A379A" w:rsidRPr="00982E4A">
        <w:rPr>
          <w:b/>
        </w:rPr>
        <w:t xml:space="preserve"> </w:t>
      </w:r>
      <w:commentRangeStart w:id="175"/>
      <w:ins w:id="176" w:author="Kärt Voor [2]" w:date="2023-10-25T16:39:00Z">
        <w:r w:rsidR="00692F70">
          <w:rPr>
            <w:b/>
          </w:rPr>
          <w:t>Mootorsõidukim</w:t>
        </w:r>
      </w:ins>
      <w:del w:id="177" w:author="Kärt Voor [2]" w:date="2023-10-25T16:39:00Z">
        <w:r w:rsidR="005A379A" w:rsidRPr="00982E4A" w:rsidDel="00692F70">
          <w:rPr>
            <w:b/>
          </w:rPr>
          <w:delText>M</w:delText>
        </w:r>
      </w:del>
      <w:r w:rsidR="00C37B3B">
        <w:rPr>
          <w:b/>
        </w:rPr>
        <w:t>aksu</w:t>
      </w:r>
      <w:del w:id="178" w:author="Kärt Voor [2]" w:date="2023-10-25T16:39:00Z">
        <w:r w:rsidR="00964024" w:rsidDel="00692F70">
          <w:rPr>
            <w:b/>
          </w:rPr>
          <w:delText>-</w:delText>
        </w:r>
      </w:del>
      <w:r w:rsidR="00964024">
        <w:rPr>
          <w:b/>
        </w:rPr>
        <w:t xml:space="preserve"> ja registreerimistasu </w:t>
      </w:r>
      <w:del w:id="179" w:author="Kärt Voor" w:date="2023-11-03T11:24:00Z">
        <w:r w:rsidR="00964024" w:rsidDel="00C80830">
          <w:rPr>
            <w:b/>
          </w:rPr>
          <w:delText xml:space="preserve">maksmise </w:delText>
        </w:r>
      </w:del>
      <w:ins w:id="180" w:author="Kärt Voor" w:date="2023-11-03T11:24:00Z">
        <w:r w:rsidR="00C80830">
          <w:rPr>
            <w:b/>
          </w:rPr>
          <w:t xml:space="preserve">tasumise </w:t>
        </w:r>
      </w:ins>
      <w:r w:rsidR="00C37B3B">
        <w:rPr>
          <w:b/>
        </w:rPr>
        <w:t>vabastused</w:t>
      </w:r>
      <w:commentRangeEnd w:id="175"/>
      <w:r w:rsidR="001F1BFD">
        <w:rPr>
          <w:rStyle w:val="Kommentaariviide"/>
        </w:rPr>
        <w:commentReference w:id="175"/>
      </w:r>
    </w:p>
    <w:bookmarkEnd w:id="174"/>
    <w:p w14:paraId="46432E35" w14:textId="77777777" w:rsidR="005A379A" w:rsidRDefault="005A379A" w:rsidP="00252541">
      <w:pPr>
        <w:jc w:val="both"/>
      </w:pPr>
    </w:p>
    <w:p w14:paraId="6DC1997A" w14:textId="2DE3536F" w:rsidR="00F54ACC" w:rsidRDefault="005A379A" w:rsidP="00252541">
      <w:pPr>
        <w:jc w:val="both"/>
      </w:pPr>
      <w:commentRangeStart w:id="182"/>
      <w:r>
        <w:t>Mootorsõidukimaksu</w:t>
      </w:r>
      <w:r w:rsidR="00982E4A">
        <w:t>ga</w:t>
      </w:r>
      <w:commentRangeEnd w:id="182"/>
      <w:r w:rsidR="00E12C2F">
        <w:rPr>
          <w:rStyle w:val="Kommentaariviide"/>
        </w:rPr>
        <w:commentReference w:id="182"/>
      </w:r>
      <w:r w:rsidR="00982E4A">
        <w:t xml:space="preserve"> ei maksustata</w:t>
      </w:r>
      <w:r w:rsidR="00F54ACC">
        <w:t>:</w:t>
      </w:r>
    </w:p>
    <w:p w14:paraId="4EFC2133" w14:textId="2BE613A5" w:rsidR="00CF20CF" w:rsidRDefault="00F54ACC" w:rsidP="00252541">
      <w:pPr>
        <w:jc w:val="both"/>
      </w:pPr>
      <w:r>
        <w:t>1)</w:t>
      </w:r>
      <w:r w:rsidR="00982E4A">
        <w:t xml:space="preserve"> </w:t>
      </w:r>
      <w:bookmarkStart w:id="183" w:name="_Hlk145660444"/>
      <w:r w:rsidR="00982E4A">
        <w:t xml:space="preserve">päästeasutuse, kiirabi, </w:t>
      </w:r>
      <w:r w:rsidR="00F002FF">
        <w:t>Politsei- ja Piirivalveameti</w:t>
      </w:r>
      <w:r w:rsidR="00982E4A">
        <w:t>, Kaitsepolitseiameti, Justiitsministeeriumi vanglate osakonna ja vangla, Siseministeeriumi</w:t>
      </w:r>
      <w:r w:rsidR="00C31B4E">
        <w:t xml:space="preserve"> ning</w:t>
      </w:r>
      <w:r w:rsidR="00982E4A">
        <w:t xml:space="preserve"> Maksu- ja Tolliameti</w:t>
      </w:r>
      <w:r w:rsidR="005A379A">
        <w:t xml:space="preserve"> </w:t>
      </w:r>
      <w:r w:rsidR="00982E4A">
        <w:t>alarmsõiduk</w:t>
      </w:r>
      <w:r w:rsidR="00B257A7">
        <w:t>it</w:t>
      </w:r>
      <w:bookmarkEnd w:id="183"/>
      <w:r w:rsidR="00743F7F">
        <w:t>;</w:t>
      </w:r>
      <w:bookmarkStart w:id="184" w:name="_Hlk145660509"/>
    </w:p>
    <w:p w14:paraId="61266604" w14:textId="0706E7ED" w:rsidR="00FB1866" w:rsidRDefault="00CC7D78" w:rsidP="00252541">
      <w:pPr>
        <w:jc w:val="both"/>
      </w:pPr>
      <w:r>
        <w:t>2</w:t>
      </w:r>
      <w:r w:rsidR="00F54ACC">
        <w:t xml:space="preserve">) </w:t>
      </w:r>
      <w:r w:rsidR="007D129A">
        <w:t>välislepingus sätestatud juhtudel</w:t>
      </w:r>
      <w:r w:rsidR="00E723C1">
        <w:t xml:space="preserve"> maksuvabastust saava</w:t>
      </w:r>
      <w:r w:rsidR="00B257A7">
        <w:t>t</w:t>
      </w:r>
      <w:r w:rsidR="00E723C1">
        <w:t xml:space="preserve"> sõiduki</w:t>
      </w:r>
      <w:r w:rsidR="00B257A7">
        <w:t>t;</w:t>
      </w:r>
    </w:p>
    <w:p w14:paraId="1732C821" w14:textId="2027C33E" w:rsidR="007F1958" w:rsidRDefault="00CC7D78" w:rsidP="00252541">
      <w:pPr>
        <w:jc w:val="both"/>
      </w:pPr>
      <w:r>
        <w:t>3</w:t>
      </w:r>
      <w:r w:rsidR="00FB1866" w:rsidRPr="00C2777F">
        <w:t xml:space="preserve">) </w:t>
      </w:r>
      <w:bookmarkEnd w:id="184"/>
      <w:r w:rsidR="00C2777F">
        <w:t xml:space="preserve">mootorsõidukit, mis on spetsiaalselt ümber ehitatud puuetega inimeste transpordiks või puuetega inimesele kasutamiseks. </w:t>
      </w:r>
    </w:p>
    <w:p w14:paraId="397FFACF" w14:textId="2303625F" w:rsidR="00605D4E" w:rsidRDefault="00605D4E" w:rsidP="00252541">
      <w:pPr>
        <w:jc w:val="both"/>
      </w:pPr>
    </w:p>
    <w:p w14:paraId="53E1A111" w14:textId="04E20E22" w:rsidR="00605D4E" w:rsidRPr="00605D4E" w:rsidRDefault="00605D4E" w:rsidP="00252541">
      <w:pPr>
        <w:jc w:val="both"/>
        <w:rPr>
          <w:b/>
        </w:rPr>
      </w:pPr>
      <w:bookmarkStart w:id="185" w:name="_Hlk145659733"/>
      <w:bookmarkStart w:id="186" w:name="_Hlk145427246"/>
      <w:r w:rsidRPr="00605D4E">
        <w:rPr>
          <w:b/>
        </w:rPr>
        <w:t xml:space="preserve">§ </w:t>
      </w:r>
      <w:r w:rsidR="00BD34D9">
        <w:rPr>
          <w:b/>
        </w:rPr>
        <w:t>2</w:t>
      </w:r>
      <w:r w:rsidR="00E72970">
        <w:rPr>
          <w:b/>
        </w:rPr>
        <w:t>4</w:t>
      </w:r>
      <w:r w:rsidRPr="00605D4E">
        <w:rPr>
          <w:b/>
        </w:rPr>
        <w:t xml:space="preserve">. </w:t>
      </w:r>
      <w:r w:rsidR="0044025B">
        <w:rPr>
          <w:b/>
        </w:rPr>
        <w:t>Aasta</w:t>
      </w:r>
      <w:r w:rsidRPr="00605D4E">
        <w:rPr>
          <w:b/>
        </w:rPr>
        <w:t xml:space="preserve">maksu </w:t>
      </w:r>
      <w:commentRangeStart w:id="187"/>
      <w:r w:rsidRPr="00605D4E">
        <w:rPr>
          <w:b/>
        </w:rPr>
        <w:t>tagastamine</w:t>
      </w:r>
      <w:bookmarkEnd w:id="185"/>
      <w:commentRangeEnd w:id="187"/>
      <w:r w:rsidR="00E73055">
        <w:rPr>
          <w:rStyle w:val="Kommentaariviide"/>
        </w:rPr>
        <w:commentReference w:id="187"/>
      </w:r>
    </w:p>
    <w:p w14:paraId="72A6A54B" w14:textId="7A0648E5" w:rsidR="00D13939" w:rsidRDefault="00D13939" w:rsidP="00252541">
      <w:pPr>
        <w:jc w:val="both"/>
      </w:pPr>
    </w:p>
    <w:p w14:paraId="5E276D1B" w14:textId="48D963BD" w:rsidR="00346BDB" w:rsidRDefault="00346BDB" w:rsidP="00252541">
      <w:pPr>
        <w:jc w:val="both"/>
      </w:pPr>
      <w:commentRangeStart w:id="189"/>
      <w:r>
        <w:t xml:space="preserve">(1) Enammakstud </w:t>
      </w:r>
      <w:r w:rsidR="003C1A4E">
        <w:t>aastamaksu</w:t>
      </w:r>
      <w:r>
        <w:t xml:space="preserve"> </w:t>
      </w:r>
      <w:r w:rsidR="00AA1B7E">
        <w:t>tagastamisele kohaldatakse</w:t>
      </w:r>
      <w:r>
        <w:t xml:space="preserve"> maksukorralduse seaduse</w:t>
      </w:r>
      <w:r w:rsidR="00AA1B7E">
        <w:t>s sätestatut</w:t>
      </w:r>
      <w:r>
        <w:t xml:space="preserve">. </w:t>
      </w:r>
      <w:commentRangeEnd w:id="189"/>
      <w:r w:rsidR="00692F70">
        <w:rPr>
          <w:rStyle w:val="Kommentaariviide"/>
        </w:rPr>
        <w:commentReference w:id="189"/>
      </w:r>
    </w:p>
    <w:p w14:paraId="4DB477FA" w14:textId="77777777" w:rsidR="00346BDB" w:rsidRDefault="00346BDB" w:rsidP="00252541">
      <w:pPr>
        <w:jc w:val="both"/>
      </w:pPr>
    </w:p>
    <w:p w14:paraId="5017F4F6" w14:textId="007ADC1D" w:rsidR="00F75E51" w:rsidRPr="0010442F" w:rsidRDefault="00346BDB" w:rsidP="00252541">
      <w:pPr>
        <w:jc w:val="both"/>
      </w:pPr>
      <w:r w:rsidRPr="00346BDB">
        <w:t>(</w:t>
      </w:r>
      <w:r w:rsidR="0058515F">
        <w:t>2</w:t>
      </w:r>
      <w:r w:rsidRPr="00346BDB">
        <w:t xml:space="preserve">) </w:t>
      </w:r>
      <w:bookmarkStart w:id="190" w:name="_Hlk145665297"/>
      <w:r>
        <w:t>Mootorsõiduki</w:t>
      </w:r>
      <w:r w:rsidRPr="00346BDB">
        <w:t xml:space="preserve"> võõrandamisel või kasutusõiguse üleminekul maksustamisperioodi kestel maksustamisperioodi eest </w:t>
      </w:r>
      <w:r w:rsidR="006878C2">
        <w:t>makstud</w:t>
      </w:r>
      <w:r w:rsidRPr="00346BDB">
        <w:t xml:space="preserve"> </w:t>
      </w:r>
      <w:r>
        <w:t>aastamaksu</w:t>
      </w:r>
      <w:r w:rsidRPr="00346BDB">
        <w:t xml:space="preserve"> ei tagastata</w:t>
      </w:r>
      <w:r w:rsidR="0012232A">
        <w:t xml:space="preserve"> ja maksusummat ei vähendata</w:t>
      </w:r>
      <w:r w:rsidRPr="00346BDB">
        <w:t xml:space="preserve">. </w:t>
      </w:r>
      <w:r w:rsidRPr="002B409A">
        <w:t xml:space="preserve">Omaniku või </w:t>
      </w:r>
      <w:r w:rsidR="00252541" w:rsidRPr="002B409A">
        <w:t xml:space="preserve">vastutava </w:t>
      </w:r>
      <w:r w:rsidRPr="002B409A">
        <w:t>kasutaja vahetuse</w:t>
      </w:r>
      <w:ins w:id="191" w:author="Kärt Voor [2]" w:date="2023-10-25T16:41:00Z">
        <w:r w:rsidR="00692F70">
          <w:t>l</w:t>
        </w:r>
      </w:ins>
      <w:r w:rsidRPr="00346BDB">
        <w:t xml:space="preserve"> </w:t>
      </w:r>
      <w:del w:id="192" w:author="Kärt Voor [2]" w:date="2023-10-25T16:41:00Z">
        <w:r w:rsidRPr="00346BDB" w:rsidDel="00692F70">
          <w:delText xml:space="preserve">vormistamisel liiklusregistri andmetes </w:delText>
        </w:r>
      </w:del>
      <w:r w:rsidRPr="00346BDB">
        <w:t xml:space="preserve">on </w:t>
      </w:r>
      <w:commentRangeStart w:id="193"/>
      <w:r>
        <w:t>mootorsõiduki</w:t>
      </w:r>
      <w:r w:rsidRPr="00346BDB">
        <w:t xml:space="preserve"> soetanud või </w:t>
      </w:r>
      <w:r w:rsidR="00252541">
        <w:t xml:space="preserve">vastutavasse </w:t>
      </w:r>
      <w:r w:rsidRPr="00346BDB">
        <w:t xml:space="preserve">kasutusse saanud isik kohustatud </w:t>
      </w:r>
      <w:del w:id="194" w:author="Kärt Voor" w:date="2023-11-03T11:24:00Z">
        <w:r w:rsidR="006878C2" w:rsidDel="00C80830">
          <w:delText>maksmata</w:delText>
        </w:r>
        <w:r w:rsidRPr="00346BDB" w:rsidDel="00C80830">
          <w:delText xml:space="preserve"> </w:delText>
        </w:r>
      </w:del>
      <w:ins w:id="195" w:author="Kärt Voor" w:date="2023-11-03T11:24:00Z">
        <w:r w:rsidR="00C80830">
          <w:t>tasumata</w:t>
        </w:r>
        <w:r w:rsidR="00C80830" w:rsidRPr="00346BDB">
          <w:t xml:space="preserve"> </w:t>
        </w:r>
      </w:ins>
      <w:r>
        <w:t>aastamaksu</w:t>
      </w:r>
      <w:r w:rsidRPr="00346BDB">
        <w:t xml:space="preserve"> alates </w:t>
      </w:r>
      <w:r>
        <w:t>mootorsõiduki</w:t>
      </w:r>
      <w:r w:rsidRPr="00346BDB">
        <w:t xml:space="preserve"> soetamisele või kasutusse saamisele järgnevast </w:t>
      </w:r>
      <w:r w:rsidR="00B83F59">
        <w:t>maksustamisperioodist</w:t>
      </w:r>
      <w:r w:rsidRPr="00346BDB">
        <w:t>.</w:t>
      </w:r>
      <w:r w:rsidR="008263FD">
        <w:t xml:space="preserve"> </w:t>
      </w:r>
      <w:bookmarkEnd w:id="190"/>
      <w:commentRangeEnd w:id="193"/>
      <w:r w:rsidR="005B07B6">
        <w:rPr>
          <w:rStyle w:val="Kommentaariviide"/>
        </w:rPr>
        <w:commentReference w:id="193"/>
      </w:r>
    </w:p>
    <w:bookmarkEnd w:id="186"/>
    <w:p w14:paraId="0ED7CBBD" w14:textId="77777777" w:rsidR="00CD3406" w:rsidRDefault="00CD3406" w:rsidP="00CD3406">
      <w:pPr>
        <w:jc w:val="center"/>
        <w:rPr>
          <w:b/>
        </w:rPr>
      </w:pPr>
    </w:p>
    <w:p w14:paraId="03B47DE1" w14:textId="530F9FF3" w:rsidR="00CD3406" w:rsidRDefault="006878C2" w:rsidP="00CD3406">
      <w:pPr>
        <w:jc w:val="center"/>
        <w:rPr>
          <w:b/>
        </w:rPr>
      </w:pPr>
      <w:r>
        <w:rPr>
          <w:b/>
        </w:rPr>
        <w:t>6</w:t>
      </w:r>
      <w:r w:rsidR="00CD3406">
        <w:rPr>
          <w:b/>
        </w:rPr>
        <w:t>. peatükk</w:t>
      </w:r>
    </w:p>
    <w:p w14:paraId="5FDA46F4" w14:textId="215936E3" w:rsidR="00C17EEA" w:rsidRPr="001C7C19" w:rsidRDefault="00CD3406" w:rsidP="001C7C19">
      <w:pPr>
        <w:jc w:val="center"/>
        <w:rPr>
          <w:b/>
        </w:rPr>
      </w:pPr>
      <w:r>
        <w:rPr>
          <w:b/>
        </w:rPr>
        <w:t>Rakendussätted</w:t>
      </w:r>
    </w:p>
    <w:p w14:paraId="69E587F9" w14:textId="192E3F31" w:rsidR="002115CC" w:rsidRDefault="002115CC" w:rsidP="00252541">
      <w:pPr>
        <w:jc w:val="center"/>
        <w:rPr>
          <w:b/>
        </w:rPr>
      </w:pPr>
    </w:p>
    <w:p w14:paraId="1E3B0D00" w14:textId="44C8FBD8" w:rsidR="002115CC" w:rsidRDefault="001C7C19" w:rsidP="00252541">
      <w:pPr>
        <w:jc w:val="center"/>
        <w:rPr>
          <w:b/>
        </w:rPr>
      </w:pPr>
      <w:r>
        <w:rPr>
          <w:b/>
        </w:rPr>
        <w:t>1</w:t>
      </w:r>
      <w:r w:rsidR="002115CC">
        <w:rPr>
          <w:b/>
        </w:rPr>
        <w:t>. jagu</w:t>
      </w:r>
    </w:p>
    <w:p w14:paraId="3F63E50D" w14:textId="42BE7E0A" w:rsidR="002115CC" w:rsidRDefault="002115CC" w:rsidP="00252541">
      <w:pPr>
        <w:jc w:val="center"/>
        <w:rPr>
          <w:b/>
        </w:rPr>
      </w:pPr>
      <w:r>
        <w:rPr>
          <w:b/>
        </w:rPr>
        <w:t>Seaduste muutmine</w:t>
      </w:r>
    </w:p>
    <w:p w14:paraId="558D0262" w14:textId="619572D8" w:rsidR="00C17EEA" w:rsidRDefault="00C17EEA" w:rsidP="00252541"/>
    <w:p w14:paraId="5033C841" w14:textId="58CBBDBF" w:rsidR="002115CC" w:rsidRPr="002115CC" w:rsidRDefault="002115CC" w:rsidP="00252541">
      <w:pPr>
        <w:rPr>
          <w:b/>
          <w:bCs/>
        </w:rPr>
      </w:pPr>
      <w:r w:rsidRPr="002115CC">
        <w:rPr>
          <w:b/>
          <w:bCs/>
        </w:rPr>
        <w:t xml:space="preserve">§ </w:t>
      </w:r>
      <w:r w:rsidR="00BD34D9">
        <w:rPr>
          <w:b/>
          <w:bCs/>
        </w:rPr>
        <w:t>2</w:t>
      </w:r>
      <w:r w:rsidR="00E72970">
        <w:rPr>
          <w:b/>
          <w:bCs/>
        </w:rPr>
        <w:t>5</w:t>
      </w:r>
      <w:r w:rsidRPr="002115CC">
        <w:rPr>
          <w:b/>
          <w:bCs/>
        </w:rPr>
        <w:t>. Kohalike maksude seadus</w:t>
      </w:r>
      <w:r w:rsidR="00CD3406">
        <w:rPr>
          <w:b/>
          <w:bCs/>
        </w:rPr>
        <w:t>e muutmine</w:t>
      </w:r>
    </w:p>
    <w:p w14:paraId="5D1ADC3C" w14:textId="6A7FD29F" w:rsidR="002115CC" w:rsidRDefault="002115CC" w:rsidP="00252541"/>
    <w:p w14:paraId="44BFFC06" w14:textId="7A6125C4" w:rsidR="002115CC" w:rsidRDefault="002115CC" w:rsidP="00252541">
      <w:r>
        <w:t xml:space="preserve">Kohalike maksude seaduse § 5 punkt 7 ja § 12 tunnistatakse kehtetuks. </w:t>
      </w:r>
    </w:p>
    <w:p w14:paraId="366F2970" w14:textId="77777777" w:rsidR="002115CC" w:rsidRDefault="002115CC" w:rsidP="00252541"/>
    <w:p w14:paraId="17EB8894" w14:textId="47A550D8" w:rsidR="002115CC" w:rsidRPr="002115CC" w:rsidRDefault="002115CC" w:rsidP="00252541">
      <w:pPr>
        <w:rPr>
          <w:b/>
          <w:bCs/>
        </w:rPr>
      </w:pPr>
      <w:r w:rsidRPr="002115CC">
        <w:rPr>
          <w:b/>
          <w:bCs/>
        </w:rPr>
        <w:t xml:space="preserve">§ </w:t>
      </w:r>
      <w:r w:rsidR="00BD34D9">
        <w:rPr>
          <w:b/>
          <w:bCs/>
        </w:rPr>
        <w:t>2</w:t>
      </w:r>
      <w:r w:rsidR="00E72970">
        <w:rPr>
          <w:b/>
          <w:bCs/>
        </w:rPr>
        <w:t>6</w:t>
      </w:r>
      <w:r w:rsidRPr="002115CC">
        <w:rPr>
          <w:b/>
          <w:bCs/>
        </w:rPr>
        <w:t>. Maksukorralduse seaduse muutmine</w:t>
      </w:r>
    </w:p>
    <w:p w14:paraId="09DD3BCF" w14:textId="158E67D4" w:rsidR="002115CC" w:rsidRDefault="00DD4C3E" w:rsidP="00252541">
      <w:r>
        <w:t>Maksukorralduse seaduses tehakse järgmised muudatused:</w:t>
      </w:r>
    </w:p>
    <w:p w14:paraId="128647E6" w14:textId="54200703" w:rsidR="002115CC" w:rsidRDefault="00DD4C3E" w:rsidP="00252541">
      <w:r w:rsidRPr="00DD4C3E">
        <w:rPr>
          <w:b/>
          <w:bCs/>
        </w:rPr>
        <w:t>1)</w:t>
      </w:r>
      <w:r>
        <w:t xml:space="preserve"> paragrahvi</w:t>
      </w:r>
      <w:r w:rsidR="002115CC">
        <w:t xml:space="preserve"> </w:t>
      </w:r>
      <w:commentRangeStart w:id="197"/>
      <w:del w:id="198" w:author="Kärt Voor [2]" w:date="2023-10-27T13:45:00Z">
        <w:r w:rsidR="002115CC" w:rsidDel="00D723EA">
          <w:delText>§</w:delText>
        </w:r>
      </w:del>
      <w:commentRangeEnd w:id="197"/>
      <w:r w:rsidR="000B1F38">
        <w:rPr>
          <w:rStyle w:val="Kommentaariviide"/>
        </w:rPr>
        <w:commentReference w:id="197"/>
      </w:r>
      <w:r w:rsidR="002115CC">
        <w:t xml:space="preserve"> 3 lõiget 2 täiendatakse punktiga 10 järgmises sõnastuses: </w:t>
      </w:r>
    </w:p>
    <w:p w14:paraId="136A955C" w14:textId="765530B5" w:rsidR="002115CC" w:rsidRDefault="002115CC" w:rsidP="00252541">
      <w:r>
        <w:t>„10) mootorsõiduki</w:t>
      </w:r>
      <w:r w:rsidR="00E72970">
        <w:t xml:space="preserve"> aasta</w:t>
      </w:r>
      <w:r>
        <w:t>maks.“</w:t>
      </w:r>
      <w:r w:rsidR="00DD4C3E">
        <w:t>;</w:t>
      </w:r>
    </w:p>
    <w:p w14:paraId="2C2A5C3D" w14:textId="70215072" w:rsidR="00E72970" w:rsidRDefault="00E72970" w:rsidP="00252541"/>
    <w:p w14:paraId="49181FC6" w14:textId="6B04AB5B" w:rsidR="00E72970" w:rsidRDefault="00E72970" w:rsidP="00252541">
      <w:r w:rsidRPr="00DD4C3E">
        <w:rPr>
          <w:b/>
          <w:bCs/>
        </w:rPr>
        <w:t>2)</w:t>
      </w:r>
      <w:r>
        <w:t xml:space="preserve"> </w:t>
      </w:r>
      <w:r w:rsidR="00DD4C3E">
        <w:t>paragrahvi</w:t>
      </w:r>
      <w:r>
        <w:t xml:space="preserve"> 3 lõiget 4 täiendatakse punktiga 4 järgmises sõnastuses:</w:t>
      </w:r>
    </w:p>
    <w:p w14:paraId="69806C66" w14:textId="2ED861AD" w:rsidR="00E72970" w:rsidRDefault="00E72970" w:rsidP="00252541">
      <w:r>
        <w:t>„4) mootorsõiduki registreerimistasule</w:t>
      </w:r>
      <w:r w:rsidR="00DD4C3E">
        <w:t>, kui mootorsõidukimaksu seaduses ei ole sätestatud teisiti</w:t>
      </w:r>
      <w:r>
        <w:t>.".</w:t>
      </w:r>
    </w:p>
    <w:p w14:paraId="4FB35542" w14:textId="77777777" w:rsidR="002115CC" w:rsidRDefault="002115CC" w:rsidP="00252541"/>
    <w:p w14:paraId="2ED4ADEC" w14:textId="5BBAF34C" w:rsidR="002115CC" w:rsidRDefault="001C7C19" w:rsidP="00252541">
      <w:pPr>
        <w:jc w:val="center"/>
        <w:rPr>
          <w:b/>
          <w:bCs/>
        </w:rPr>
      </w:pPr>
      <w:r>
        <w:rPr>
          <w:b/>
          <w:bCs/>
        </w:rPr>
        <w:t>2</w:t>
      </w:r>
      <w:r w:rsidR="002115CC">
        <w:rPr>
          <w:b/>
          <w:bCs/>
        </w:rPr>
        <w:t>. jagu</w:t>
      </w:r>
    </w:p>
    <w:p w14:paraId="16B7E6D4" w14:textId="49FE05F0" w:rsidR="002115CC" w:rsidRPr="002115CC" w:rsidRDefault="002115CC" w:rsidP="00252541">
      <w:pPr>
        <w:jc w:val="center"/>
        <w:rPr>
          <w:b/>
          <w:bCs/>
        </w:rPr>
      </w:pPr>
      <w:r>
        <w:rPr>
          <w:b/>
          <w:bCs/>
        </w:rPr>
        <w:t>Seaduse jõustumine</w:t>
      </w:r>
    </w:p>
    <w:p w14:paraId="7819E1A8" w14:textId="77777777" w:rsidR="002115CC" w:rsidRDefault="002115CC" w:rsidP="00252541"/>
    <w:p w14:paraId="5015072B" w14:textId="2E4D0964" w:rsidR="00C17EEA" w:rsidRPr="00C17EEA" w:rsidRDefault="00C17EEA" w:rsidP="00252541">
      <w:pPr>
        <w:rPr>
          <w:b/>
        </w:rPr>
      </w:pPr>
      <w:bookmarkStart w:id="199" w:name="_Hlk145659834"/>
      <w:r w:rsidRPr="00C17EEA">
        <w:rPr>
          <w:b/>
        </w:rPr>
        <w:t xml:space="preserve">§ </w:t>
      </w:r>
      <w:r w:rsidR="00BD34D9">
        <w:rPr>
          <w:b/>
        </w:rPr>
        <w:t>2</w:t>
      </w:r>
      <w:r w:rsidR="00E72970">
        <w:rPr>
          <w:b/>
        </w:rPr>
        <w:t>7</w:t>
      </w:r>
      <w:r w:rsidRPr="00C17EEA">
        <w:rPr>
          <w:b/>
        </w:rPr>
        <w:t>. Seaduse jõustumine</w:t>
      </w:r>
    </w:p>
    <w:bookmarkEnd w:id="199"/>
    <w:p w14:paraId="2D16A627" w14:textId="58F0E6FB" w:rsidR="00C17EEA" w:rsidRDefault="00C17EEA" w:rsidP="00252541"/>
    <w:p w14:paraId="2CDA0998" w14:textId="7D599796" w:rsidR="00C17EEA" w:rsidRDefault="00C17EEA" w:rsidP="00252541">
      <w:r>
        <w:t>(1) Käesolev seadus jõustub 202</w:t>
      </w:r>
      <w:r w:rsidR="006008F1">
        <w:t>5. aasta 1. jaanuaril.</w:t>
      </w:r>
    </w:p>
    <w:p w14:paraId="5042F5F1" w14:textId="33E1EC2D" w:rsidR="00C17EEA" w:rsidRDefault="00C17EEA" w:rsidP="00252541"/>
    <w:p w14:paraId="7D2E5B14" w14:textId="46A70C3A" w:rsidR="00C17EEA" w:rsidRDefault="00C17EEA" w:rsidP="00252541">
      <w:r>
        <w:t xml:space="preserve">(2) Käesoleva </w:t>
      </w:r>
      <w:bookmarkStart w:id="200" w:name="_Hlk147604689"/>
      <w:r>
        <w:t xml:space="preserve">seaduse </w:t>
      </w:r>
      <w:r w:rsidRPr="000F6818">
        <w:t xml:space="preserve">§ </w:t>
      </w:r>
      <w:r w:rsidR="00730E64" w:rsidRPr="000F6818">
        <w:t>3</w:t>
      </w:r>
      <w:r w:rsidRPr="000F6818">
        <w:t xml:space="preserve"> </w:t>
      </w:r>
      <w:r w:rsidR="00E27562">
        <w:t xml:space="preserve">lõike 1 </w:t>
      </w:r>
      <w:r w:rsidR="00DE5999">
        <w:t>punkt</w:t>
      </w:r>
      <w:r w:rsidR="00776C31" w:rsidRPr="000F6818">
        <w:t xml:space="preserve"> 2</w:t>
      </w:r>
      <w:r w:rsidR="00776C31">
        <w:t xml:space="preserve"> </w:t>
      </w:r>
      <w:r>
        <w:t>jõustub</w:t>
      </w:r>
      <w:r w:rsidR="00605D4E">
        <w:t xml:space="preserve"> </w:t>
      </w:r>
      <w:r w:rsidR="00776C31">
        <w:t>202</w:t>
      </w:r>
      <w:r w:rsidR="006008F1">
        <w:t>7</w:t>
      </w:r>
      <w:r w:rsidR="0097113D">
        <w:t>.</w:t>
      </w:r>
      <w:r w:rsidR="00776C31">
        <w:t xml:space="preserve"> aasta 1. j</w:t>
      </w:r>
      <w:r w:rsidR="006008F1">
        <w:t>aanuaril</w:t>
      </w:r>
      <w:r w:rsidR="00776C31">
        <w:t>.</w:t>
      </w:r>
      <w:bookmarkEnd w:id="200"/>
    </w:p>
    <w:p w14:paraId="10CA82D0" w14:textId="44090CE6" w:rsidR="00CD3406" w:rsidRDefault="00CD3406" w:rsidP="00252541"/>
    <w:p w14:paraId="2A40BB42" w14:textId="105C9571" w:rsidR="00CD3406" w:rsidRDefault="00CD3406" w:rsidP="00252541"/>
    <w:p w14:paraId="4ADDC7F2" w14:textId="394C7C16" w:rsidR="00CD3406" w:rsidRDefault="00CD3406" w:rsidP="00252541"/>
    <w:p w14:paraId="4C1F0133" w14:textId="77777777" w:rsidR="00CD3406" w:rsidRDefault="00CD3406" w:rsidP="00CD3406"/>
    <w:p w14:paraId="5C7DE3AF" w14:textId="77777777" w:rsidR="00CD3406" w:rsidRDefault="00CD3406" w:rsidP="00CD3406"/>
    <w:p w14:paraId="64948877" w14:textId="77777777" w:rsidR="00CD3406" w:rsidRDefault="00CD3406" w:rsidP="00CD3406">
      <w:r>
        <w:t xml:space="preserve">Lauri </w:t>
      </w:r>
      <w:proofErr w:type="spellStart"/>
      <w:r>
        <w:t>Hussar</w:t>
      </w:r>
      <w:proofErr w:type="spellEnd"/>
    </w:p>
    <w:p w14:paraId="3144198B" w14:textId="77777777" w:rsidR="00CD3406" w:rsidRDefault="00CD3406" w:rsidP="00CD3406">
      <w:r>
        <w:t>Riigikogu esimees</w:t>
      </w:r>
    </w:p>
    <w:p w14:paraId="1C94BAF2" w14:textId="77777777" w:rsidR="00CD3406" w:rsidRDefault="00CD3406" w:rsidP="00CD3406"/>
    <w:p w14:paraId="10D49A67" w14:textId="77777777" w:rsidR="00CD3406" w:rsidRDefault="00CD3406" w:rsidP="00CD3406">
      <w:pPr>
        <w:pBdr>
          <w:bottom w:val="single" w:sz="12" w:space="1" w:color="auto"/>
        </w:pBdr>
      </w:pPr>
      <w:r>
        <w:t>Tallinn,             2023</w:t>
      </w:r>
    </w:p>
    <w:p w14:paraId="473415A5" w14:textId="77777777" w:rsidR="00CD3406" w:rsidRDefault="00CD3406" w:rsidP="00CD3406">
      <w:r>
        <w:t xml:space="preserve">Algatab Vabariigi Valitsus </w:t>
      </w:r>
    </w:p>
    <w:p w14:paraId="342F2592" w14:textId="77777777" w:rsidR="00CD3406" w:rsidRDefault="00CD3406" w:rsidP="00CD3406"/>
    <w:p w14:paraId="0FC12896" w14:textId="77777777" w:rsidR="00CD3406" w:rsidRDefault="00CD3406" w:rsidP="00CD3406">
      <w:r>
        <w:t>(allkirjastatud digitaalselt)</w:t>
      </w:r>
    </w:p>
    <w:p w14:paraId="4641246B" w14:textId="77777777" w:rsidR="00CD3406" w:rsidRPr="00C17EEA" w:rsidRDefault="00CD3406" w:rsidP="00252541"/>
    <w:sectPr w:rsidR="00CD3406" w:rsidRPr="00C17EEA">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ärt Voor" w:date="2023-11-06T10:40:00Z" w:initials="KV">
    <w:p w14:paraId="3B983D1B" w14:textId="0273BDDB" w:rsidR="00E756C8" w:rsidRDefault="00E756C8">
      <w:pPr>
        <w:pStyle w:val="Kommentaaritekst"/>
      </w:pPr>
      <w:r>
        <w:rPr>
          <w:rStyle w:val="Kommentaariviide"/>
        </w:rPr>
        <w:annotationRef/>
      </w:r>
      <w:bookmarkStart w:id="1" w:name="_Hlk150159845"/>
      <w:r w:rsidR="00830F48">
        <w:t>Kuivõrd oleme teinud</w:t>
      </w:r>
      <w:r>
        <w:t xml:space="preserve"> kooskõlastuskirja märkuse nr 9, mille kohaselt tasu regulatsioon maksuseadusesse ei sobi</w:t>
      </w:r>
      <w:r w:rsidR="00830F48">
        <w:t xml:space="preserve">, siis palume käesolevas failis tehtud registreerimistasu kohta tehtud märkuseid arvestada ka selle regulatsiooni käesolevast eelnõust välja jätmisel ja sobivamasse seadusesse kavandamisel. </w:t>
      </w:r>
      <w:bookmarkEnd w:id="1"/>
    </w:p>
  </w:comment>
  <w:comment w:id="9" w:author="Kärt Voor" w:date="2023-11-06T10:35:00Z" w:initials="KV">
    <w:p w14:paraId="1100673F" w14:textId="74DE3437" w:rsidR="00E756C8" w:rsidRDefault="00E756C8">
      <w:pPr>
        <w:pStyle w:val="Kommentaaritekst"/>
      </w:pPr>
      <w:r>
        <w:rPr>
          <w:rStyle w:val="Kommentaariviide"/>
        </w:rPr>
        <w:annotationRef/>
      </w:r>
      <w:r>
        <w:t>Palume normi täiendada, et sellest nähtuks registreerimistasu tasumine just mootorsõiduki esmakordsel registreerimisel.</w:t>
      </w:r>
    </w:p>
  </w:comment>
  <w:comment w:id="10" w:author="Kärt Voor" w:date="2023-11-03T12:47:00Z" w:initials="KV">
    <w:p w14:paraId="66EB6D90" w14:textId="236909CD" w:rsidR="001F1BFD" w:rsidRDefault="001F1BFD">
      <w:pPr>
        <w:pStyle w:val="Kommentaaritekst"/>
      </w:pPr>
      <w:r>
        <w:rPr>
          <w:rStyle w:val="Kommentaariviide"/>
        </w:rPr>
        <w:annotationRef/>
      </w:r>
      <w:bookmarkStart w:id="11" w:name="_Hlk149908115"/>
      <w:r>
        <w:t>Kuivõrd mootorsõidukimaks hõlmab endas maksu ja tasu, siis tuleb õigusselguse huvides kõnealune termin eelnõus määratleda.</w:t>
      </w:r>
      <w:bookmarkEnd w:id="11"/>
    </w:p>
  </w:comment>
  <w:comment w:id="14" w:author="Kärt Voor" w:date="2023-11-03T09:54:00Z" w:initials="KV">
    <w:p w14:paraId="60703EEC" w14:textId="5DAD2367" w:rsidR="00864214" w:rsidRDefault="00864214">
      <w:pPr>
        <w:pStyle w:val="Kommentaaritekst"/>
      </w:pPr>
      <w:r>
        <w:rPr>
          <w:rStyle w:val="Kommentaariviide"/>
        </w:rPr>
        <w:annotationRef/>
      </w:r>
      <w:r>
        <w:t xml:space="preserve">Vastavalt MKS § 5 </w:t>
      </w:r>
      <w:proofErr w:type="spellStart"/>
      <w:r>
        <w:t>lg-le</w:t>
      </w:r>
      <w:proofErr w:type="spellEnd"/>
      <w:r>
        <w:t xml:space="preserve"> 1 on riiklike maksude haldur MTA. Palume lg 1 praegusel kujul välja jätta ning </w:t>
      </w:r>
      <w:proofErr w:type="spellStart"/>
      <w:r>
        <w:t>lg-s</w:t>
      </w:r>
      <w:proofErr w:type="spellEnd"/>
      <w:r>
        <w:t xml:space="preserve"> 1 viidata MKS § 5 </w:t>
      </w:r>
      <w:proofErr w:type="spellStart"/>
      <w:r>
        <w:t>lg-le</w:t>
      </w:r>
      <w:proofErr w:type="spellEnd"/>
      <w:r>
        <w:t xml:space="preserve"> 1. </w:t>
      </w:r>
    </w:p>
  </w:comment>
  <w:comment w:id="29" w:author="Kärt Voor" w:date="2023-11-03T10:01:00Z" w:initials="KV">
    <w:p w14:paraId="563415AF" w14:textId="36337A5C" w:rsidR="00864214" w:rsidRDefault="00864214">
      <w:pPr>
        <w:pStyle w:val="Kommentaaritekst"/>
      </w:pPr>
      <w:r>
        <w:rPr>
          <w:rStyle w:val="Kommentaariviide"/>
        </w:rPr>
        <w:annotationRef/>
      </w:r>
      <w:bookmarkStart w:id="30" w:name="_Hlk149903797"/>
      <w:r w:rsidR="007004B8">
        <w:t xml:space="preserve">SK kohaselt maksavad aastamaksu kõik liiklusregistris registreeritud mootorsõidukeid omavad isikud või omaniku asemel vastutav kasutaja. </w:t>
      </w:r>
      <w:r w:rsidR="008F1F37">
        <w:t>Seetõttu on täiend „kaasa arvatud“ tarbetu ja tuleb välja jätta. Lisaks märgime, et kuivõrd SK on öeldud, et teatud juhtudel ei ole mõistlik määrata maksu maksjaks sõiduki omanikku vaid hoopis liiklusregistrisse kantud vastutav kasutaja (liisingusõidukid), tuleb normi täpsustada, et selgelt nähtuks seadusandja mõte maksustada kas omanikku või vastutavat kasutajat ning reguleerida tuleb ka see, millal maksustatakse omanikku või vastutavat kasutajat.</w:t>
      </w:r>
      <w:bookmarkEnd w:id="30"/>
    </w:p>
  </w:comment>
  <w:comment w:id="38" w:author="Kärt Voor" w:date="2023-11-03T11:03:00Z" w:initials="KV">
    <w:p w14:paraId="3951A14D" w14:textId="7BD900B5" w:rsidR="00E15853" w:rsidRDefault="00E15853">
      <w:pPr>
        <w:pStyle w:val="Kommentaaritekst"/>
      </w:pPr>
      <w:r>
        <w:rPr>
          <w:rStyle w:val="Kommentaariviide"/>
        </w:rPr>
        <w:annotationRef/>
      </w:r>
      <w:bookmarkStart w:id="39" w:name="_Hlk149901860"/>
      <w:r>
        <w:t xml:space="preserve">Kuivõrd kordab LS § 175 </w:t>
      </w:r>
      <w:proofErr w:type="spellStart"/>
      <w:r>
        <w:t>lg-s</w:t>
      </w:r>
      <w:proofErr w:type="spellEnd"/>
      <w:r>
        <w:t xml:space="preserve"> 3 sätestatut, siis see norm välja jätta.</w:t>
      </w:r>
      <w:bookmarkEnd w:id="39"/>
    </w:p>
  </w:comment>
  <w:comment w:id="41" w:author="Kärt Voor" w:date="2023-11-03T11:05:00Z" w:initials="KV">
    <w:p w14:paraId="6ED615F9" w14:textId="12D8B396" w:rsidR="00E15853" w:rsidRDefault="00E15853">
      <w:pPr>
        <w:pStyle w:val="Kommentaaritekst"/>
      </w:pPr>
      <w:r>
        <w:rPr>
          <w:rStyle w:val="Kommentaariviide"/>
        </w:rPr>
        <w:annotationRef/>
      </w:r>
      <w:r>
        <w:t xml:space="preserve">Sarnaselt </w:t>
      </w:r>
      <w:proofErr w:type="spellStart"/>
      <w:r>
        <w:t>MKS-s</w:t>
      </w:r>
      <w:proofErr w:type="spellEnd"/>
      <w:r>
        <w:t xml:space="preserve"> toodud terminiga „tasumine“.</w:t>
      </w:r>
    </w:p>
  </w:comment>
  <w:comment w:id="52" w:author="Kärt Voor [2]" w:date="2023-10-23T16:10:00Z" w:initials="KV">
    <w:p w14:paraId="2C07DEB6" w14:textId="0D6FA629" w:rsidR="00865106" w:rsidRDefault="00865106">
      <w:pPr>
        <w:pStyle w:val="Kommentaaritekst"/>
      </w:pPr>
      <w:r>
        <w:rPr>
          <w:rStyle w:val="Kommentaariviide"/>
        </w:rPr>
        <w:annotationRef/>
      </w:r>
      <w:bookmarkStart w:id="53" w:name="_Hlk149903227"/>
      <w:r w:rsidR="00C80830">
        <w:t>Juhime tähelepanu, et ühte lõikesse kuulub üks reegel. Lisaks p</w:t>
      </w:r>
      <w:r>
        <w:t>alume selgitada, mis regulatiivne eesmärk on</w:t>
      </w:r>
      <w:r w:rsidR="007829D7">
        <w:t xml:space="preserve"> teisel ja kolmandal</w:t>
      </w:r>
      <w:r>
        <w:t xml:space="preserve"> </w:t>
      </w:r>
      <w:r w:rsidR="007829D7">
        <w:t>lausel</w:t>
      </w:r>
      <w:r>
        <w:t>.</w:t>
      </w:r>
      <w:r w:rsidR="007829D7">
        <w:t xml:space="preserve"> Maksuotsust puudutavad</w:t>
      </w:r>
      <w:r>
        <w:t xml:space="preserve"> </w:t>
      </w:r>
      <w:r w:rsidR="007829D7">
        <w:t>a</w:t>
      </w:r>
      <w:r>
        <w:t>sjakohased normid on MKS § 46</w:t>
      </w:r>
      <w:r w:rsidRPr="00865106">
        <w:rPr>
          <w:vertAlign w:val="superscript"/>
        </w:rPr>
        <w:t>2</w:t>
      </w:r>
      <w:r>
        <w:t xml:space="preserve"> ja § 95. Selleks, et viidatud MKS normid kohalduksid, tuleb seda sätestav norm käesolevas eelnõus ette näha. Palume eelnõu täiendada MKS kohaldamise normiga ning markeeritu välja jätta.</w:t>
      </w:r>
      <w:bookmarkEnd w:id="53"/>
    </w:p>
  </w:comment>
  <w:comment w:id="69" w:author="Kärt Voor [2]" w:date="2023-10-27T14:40:00Z" w:initials="KV">
    <w:p w14:paraId="540ABD2C" w14:textId="4940C048" w:rsidR="007213DB" w:rsidRDefault="007213DB">
      <w:pPr>
        <w:pStyle w:val="Kommentaaritekst"/>
      </w:pPr>
      <w:r>
        <w:rPr>
          <w:rStyle w:val="Kommentaariviide"/>
        </w:rPr>
        <w:annotationRef/>
      </w:r>
      <w:r>
        <w:t>Sõnastusettepanek lähtub sellest, et kui t</w:t>
      </w:r>
      <w:r w:rsidRPr="007213DB">
        <w:t>ulevikus peaks komponente lisanduma, mis on ka maksu/tasu määramisel vaja arvesse võtta, siis tuleb muuta läbivalt ka sissejuhatavaid lauseosasid. Kui need arvud välja jät</w:t>
      </w:r>
      <w:r>
        <w:t>ta</w:t>
      </w:r>
      <w:r w:rsidRPr="007213DB">
        <w:t>, siis tuleks täiendada vaid punktiloetelu.</w:t>
      </w:r>
      <w:r>
        <w:t xml:space="preserve"> Siin palume EN autoril mõelda, et ega sellisel juhul valemi arusaadavus ei halvene. Kui ei, siis oleks meie ettepanek põhjendatud.</w:t>
      </w:r>
    </w:p>
  </w:comment>
  <w:comment w:id="73" w:author="Kärt Voor" w:date="2023-11-03T11:27:00Z" w:initials="KV">
    <w:p w14:paraId="2FFBA8A4" w14:textId="1E90BC7A" w:rsidR="00342814" w:rsidRDefault="00342814">
      <w:pPr>
        <w:pStyle w:val="Kommentaaritekst"/>
      </w:pPr>
      <w:r>
        <w:rPr>
          <w:rStyle w:val="Kommentaariviide"/>
        </w:rPr>
        <w:annotationRef/>
      </w:r>
      <w:r>
        <w:t xml:space="preserve">Palume pikk sõnaühend lahti kirjutada ja määrata lühend nagu käesoleva normi </w:t>
      </w:r>
      <w:proofErr w:type="spellStart"/>
      <w:r>
        <w:t>lg-s</w:t>
      </w:r>
      <w:proofErr w:type="spellEnd"/>
      <w:r>
        <w:t xml:space="preserve"> 1. </w:t>
      </w:r>
    </w:p>
  </w:comment>
  <w:comment w:id="86" w:author="Kärt Voor [2]" w:date="2023-10-23T16:25:00Z" w:initials="KV">
    <w:p w14:paraId="085C9985" w14:textId="3CB15F52" w:rsidR="009E368D" w:rsidRDefault="009E368D">
      <w:pPr>
        <w:pStyle w:val="Kommentaaritekst"/>
      </w:pPr>
      <w:r>
        <w:rPr>
          <w:rStyle w:val="Kommentaariviide"/>
        </w:rPr>
        <w:annotationRef/>
      </w:r>
      <w:r>
        <w:t xml:space="preserve">Kuivõrd „täiselektriline mootorsõiduk“ </w:t>
      </w:r>
      <w:r w:rsidR="001B7BC2">
        <w:t xml:space="preserve">kasutatakse esmakordselt § 12 </w:t>
      </w:r>
      <w:proofErr w:type="spellStart"/>
      <w:r w:rsidR="001B7BC2">
        <w:t>lg-s</w:t>
      </w:r>
      <w:proofErr w:type="spellEnd"/>
      <w:r w:rsidR="001B7BC2">
        <w:t xml:space="preserve"> 1, siis tuleb termin määratleda </w:t>
      </w:r>
      <w:proofErr w:type="spellStart"/>
      <w:r w:rsidR="001B7BC2">
        <w:t>lg-s</w:t>
      </w:r>
      <w:proofErr w:type="spellEnd"/>
      <w:r w:rsidR="001B7BC2">
        <w:t xml:space="preserve"> 2:</w:t>
      </w:r>
    </w:p>
    <w:p w14:paraId="61334B53" w14:textId="77777777" w:rsidR="001B7BC2" w:rsidRDefault="001B7BC2">
      <w:pPr>
        <w:pStyle w:val="Kommentaaritekst"/>
      </w:pPr>
    </w:p>
    <w:p w14:paraId="537B3494" w14:textId="77777777" w:rsidR="001B7BC2" w:rsidRDefault="001B7BC2">
      <w:pPr>
        <w:pStyle w:val="Kommentaaritekst"/>
      </w:pPr>
      <w:r>
        <w:t>HÕNTE § 18 lg 5:</w:t>
      </w:r>
    </w:p>
    <w:p w14:paraId="78D35649" w14:textId="77777777" w:rsidR="001B7BC2" w:rsidRDefault="001B7BC2">
      <w:pPr>
        <w:pStyle w:val="Kommentaaritekst"/>
      </w:pPr>
    </w:p>
    <w:p w14:paraId="07D6D0B3" w14:textId="77777777" w:rsidR="001B7BC2" w:rsidRDefault="001B7BC2">
      <w:pPr>
        <w:pStyle w:val="Kommentaaritekst"/>
      </w:pPr>
      <w:r>
        <w:t>(5) Termini sisu määratletakse kas pärast termini esmakordset kasutamist eelnõu struktuuriosas, kuhu on koondatud terminiga seotud sätted, või eelnõu üldsätetes selle termini jaoks kavandatavas paragrahvis. Sisult seotud terminite korral määratletakse termini sisu paragrahvi ühes lõikes.</w:t>
      </w:r>
    </w:p>
    <w:p w14:paraId="44BBCE7E" w14:textId="77777777" w:rsidR="007213DB" w:rsidRDefault="007213DB">
      <w:pPr>
        <w:pStyle w:val="Kommentaaritekst"/>
      </w:pPr>
    </w:p>
    <w:p w14:paraId="1640BAE6" w14:textId="43B5857A" w:rsidR="007213DB" w:rsidRDefault="007213DB">
      <w:pPr>
        <w:pStyle w:val="Kommentaaritekst"/>
      </w:pPr>
      <w:r>
        <w:t xml:space="preserve">Lisaks: kui </w:t>
      </w:r>
      <w:r w:rsidR="00737999">
        <w:t>sisuliselt on vaja</w:t>
      </w:r>
      <w:r>
        <w:t xml:space="preserve"> viia registreerimistasu regulatsioon </w:t>
      </w:r>
      <w:proofErr w:type="spellStart"/>
      <w:r>
        <w:t>LS-i</w:t>
      </w:r>
      <w:proofErr w:type="spellEnd"/>
      <w:r>
        <w:t xml:space="preserve">, siis tuleb täiendada „elektrilise mootorsõidukiga“ ka </w:t>
      </w:r>
      <w:proofErr w:type="spellStart"/>
      <w:r>
        <w:t>LS-s</w:t>
      </w:r>
      <w:proofErr w:type="spellEnd"/>
      <w:r>
        <w:t xml:space="preserve"> sätestatud terminite loetelu</w:t>
      </w:r>
      <w:r w:rsidR="00737999">
        <w:t xml:space="preserve"> ja</w:t>
      </w:r>
      <w:r>
        <w:t xml:space="preserve"> peaks eelnõu § 12 lg 1 viitama sellisel juhul „liiklusseaduse § x punkti y tähenduses“ ning </w:t>
      </w:r>
      <w:proofErr w:type="spellStart"/>
      <w:r>
        <w:t>lg-t</w:t>
      </w:r>
      <w:proofErr w:type="spellEnd"/>
      <w:r>
        <w:t xml:space="preserve"> 5 vaja ei ole.</w:t>
      </w:r>
    </w:p>
  </w:comment>
  <w:comment w:id="99" w:author="Kärt Voor" w:date="2023-11-03T11:51:00Z" w:initials="KV">
    <w:p w14:paraId="77F5BFB7" w14:textId="77777777" w:rsidR="009C17D4" w:rsidRDefault="009C17D4">
      <w:pPr>
        <w:pStyle w:val="Kommentaaritekst"/>
      </w:pPr>
      <w:r>
        <w:rPr>
          <w:rStyle w:val="Kommentaariviide"/>
        </w:rPr>
        <w:annotationRef/>
      </w:r>
      <w:bookmarkStart w:id="102" w:name="_Hlk149905294"/>
      <w:r>
        <w:t>Teeme ettepaneku liita §-d 14 ja 15, kuivõrd reguleerivad sama:</w:t>
      </w:r>
    </w:p>
    <w:p w14:paraId="16DD0972" w14:textId="77777777" w:rsidR="009C17D4" w:rsidRDefault="009C17D4">
      <w:pPr>
        <w:pStyle w:val="Kommentaaritekst"/>
      </w:pPr>
    </w:p>
    <w:p w14:paraId="1BF69548" w14:textId="4F79AC71" w:rsidR="009C17D4" w:rsidRPr="009C17D4" w:rsidRDefault="009C17D4">
      <w:pPr>
        <w:pStyle w:val="Kommentaaritekst"/>
        <w:rPr>
          <w:b/>
        </w:rPr>
      </w:pPr>
      <w:r w:rsidRPr="009C17D4">
        <w:rPr>
          <w:b/>
        </w:rPr>
        <w:t>§ 14. Registreerimistasu tasumise kohustus</w:t>
      </w:r>
    </w:p>
    <w:p w14:paraId="1F6DB9B2" w14:textId="77777777" w:rsidR="009C17D4" w:rsidRDefault="009C17D4">
      <w:pPr>
        <w:pStyle w:val="Kommentaaritekst"/>
      </w:pPr>
    </w:p>
    <w:p w14:paraId="06733111" w14:textId="22A42772" w:rsidR="009C17D4" w:rsidRDefault="009C17D4" w:rsidP="009C17D4">
      <w:pPr>
        <w:jc w:val="both"/>
      </w:pPr>
      <w:r>
        <w:t>(1) Registreerimistasu tasuvad füüsiline ja juriidiline isik</w:t>
      </w:r>
      <w:r>
        <w:rPr>
          <w:rStyle w:val="Kommentaariviide"/>
        </w:rPr>
        <w:annotationRef/>
      </w:r>
      <w:r>
        <w:t xml:space="preserve">, </w:t>
      </w:r>
      <w:r w:rsidRPr="00004256">
        <w:t xml:space="preserve"> </w:t>
      </w:r>
      <w:r>
        <w:t>ning</w:t>
      </w:r>
      <w:r w:rsidRPr="00004256">
        <w:t xml:space="preserve"> riigi-</w:t>
      </w:r>
      <w:r>
        <w:t xml:space="preserve"> ja kohaliku omavalitsuse üksuse asutus.</w:t>
      </w:r>
    </w:p>
    <w:p w14:paraId="62FB625E" w14:textId="77777777" w:rsidR="009C17D4" w:rsidRDefault="009C17D4" w:rsidP="009C17D4">
      <w:pPr>
        <w:jc w:val="both"/>
      </w:pPr>
    </w:p>
    <w:p w14:paraId="60F9A0FD" w14:textId="198D533D" w:rsidR="009C17D4" w:rsidRDefault="009C17D4" w:rsidP="009C17D4">
      <w:pPr>
        <w:jc w:val="both"/>
      </w:pPr>
      <w:r>
        <w:t>(</w:t>
      </w:r>
      <w:r w:rsidR="003642A2">
        <w:t>2</w:t>
      </w:r>
      <w:r>
        <w:t>) Registreerimistasu tasumise kohustus tekib sõiduki esmakordsel liiklusregistris registreerimisel.</w:t>
      </w:r>
      <w:bookmarkEnd w:id="102"/>
    </w:p>
    <w:p w14:paraId="0047C71C" w14:textId="5DC9BD3D" w:rsidR="009C17D4" w:rsidRDefault="009C17D4">
      <w:pPr>
        <w:pStyle w:val="Kommentaaritekst"/>
      </w:pPr>
    </w:p>
  </w:comment>
  <w:comment w:id="105" w:author="Kärt Voor" w:date="2023-11-03T11:37:00Z" w:initials="KV">
    <w:p w14:paraId="5F9C21E9" w14:textId="18797C40" w:rsidR="00E54FD3" w:rsidRDefault="00E54FD3">
      <w:pPr>
        <w:pStyle w:val="Kommentaaritekst"/>
      </w:pPr>
      <w:r>
        <w:rPr>
          <w:rStyle w:val="Kommentaariviide"/>
        </w:rPr>
        <w:annotationRef/>
      </w:r>
      <w:bookmarkStart w:id="106" w:name="_Hlk149904590"/>
      <w:proofErr w:type="spellStart"/>
      <w:r>
        <w:t>TsÜS</w:t>
      </w:r>
      <w:proofErr w:type="spellEnd"/>
      <w:r>
        <w:t xml:space="preserve"> § 24 kohaselt: </w:t>
      </w:r>
      <w:r w:rsidRPr="00E54FD3">
        <w:t xml:space="preserve">  Juriidiline isik on seaduse alusel loodud õigussubjekt. Juriidiline isik on kas eraõiguslik või avalik-õiguslik.</w:t>
      </w:r>
      <w:r>
        <w:t xml:space="preserve"> Seega puudub vajadus märkida „avalik-õiguslik“, sest see on juba hõlmatud juriidilise isikuga. </w:t>
      </w:r>
      <w:bookmarkEnd w:id="106"/>
    </w:p>
  </w:comment>
  <w:comment w:id="112" w:author="Kärt Voor" w:date="2023-11-03T11:59:00Z" w:initials="KV">
    <w:p w14:paraId="1017BF3A" w14:textId="198454C3" w:rsidR="003642A2" w:rsidRDefault="003642A2">
      <w:pPr>
        <w:pStyle w:val="Kommentaaritekst"/>
      </w:pPr>
      <w:r>
        <w:rPr>
          <w:rStyle w:val="Kommentaariviide"/>
        </w:rPr>
        <w:annotationRef/>
      </w:r>
      <w:r>
        <w:t xml:space="preserve">Vt palun märkust EN § 6 lg 2 juures. </w:t>
      </w:r>
    </w:p>
  </w:comment>
  <w:comment w:id="128" w:author="Kärt Voor" w:date="2023-11-03T12:40:00Z" w:initials="KV">
    <w:p w14:paraId="7A60A260" w14:textId="47749948" w:rsidR="00C649FE" w:rsidRDefault="00C649FE">
      <w:pPr>
        <w:pStyle w:val="Kommentaaritekst"/>
      </w:pPr>
      <w:r>
        <w:rPr>
          <w:rStyle w:val="Kommentaariviide"/>
        </w:rPr>
        <w:annotationRef/>
      </w:r>
      <w:r>
        <w:t>Palume SK-s selgitada, mida „kuvamine“ haldusõiguslikult tähendab. On see haldusakt, mis paneb adressaadile kohutuste tasuda tasu või on see toiming, millega adressaati informeeritakse.</w:t>
      </w:r>
    </w:p>
  </w:comment>
  <w:comment w:id="165" w:author="Kärt Voor" w:date="2023-11-06T11:13:00Z" w:initials="KV">
    <w:p w14:paraId="3F865A33" w14:textId="1C9C609D" w:rsidR="002123C7" w:rsidRDefault="002123C7">
      <w:pPr>
        <w:pStyle w:val="Kommentaaritekst"/>
      </w:pPr>
      <w:r>
        <w:rPr>
          <w:rStyle w:val="Kommentaariviide"/>
        </w:rPr>
        <w:annotationRef/>
      </w:r>
      <w:r>
        <w:t>MKS § 97 – „sendi“.</w:t>
      </w:r>
    </w:p>
  </w:comment>
  <w:comment w:id="167" w:author="Kärt Voor [2]" w:date="2023-10-25T16:31:00Z" w:initials="KV">
    <w:p w14:paraId="005B1383" w14:textId="397E1E96" w:rsidR="00B04CEE" w:rsidRDefault="00B04CEE">
      <w:pPr>
        <w:pStyle w:val="Kommentaaritekst"/>
      </w:pPr>
      <w:r>
        <w:rPr>
          <w:rStyle w:val="Kommentaariviide"/>
        </w:rPr>
        <w:annotationRef/>
      </w:r>
      <w:r w:rsidR="00692F70">
        <w:t xml:space="preserve">Juhime tähelepanu, et pealkiri „maksustamise põhimõtted“ ei ava, mida selles </w:t>
      </w:r>
      <w:proofErr w:type="spellStart"/>
      <w:r w:rsidR="00692F70">
        <w:t>ptk-s</w:t>
      </w:r>
      <w:proofErr w:type="spellEnd"/>
      <w:r w:rsidR="00692F70">
        <w:t xml:space="preserve"> reguleeritakse ning infosüsteem ja maksuvabastus ei ole põhimõtted.</w:t>
      </w:r>
      <w:r w:rsidR="003D06EA">
        <w:t xml:space="preserve"> </w:t>
      </w:r>
    </w:p>
    <w:p w14:paraId="734E7159" w14:textId="77777777" w:rsidR="003D06EA" w:rsidRDefault="003D06EA">
      <w:pPr>
        <w:pStyle w:val="Kommentaaritekst"/>
      </w:pPr>
    </w:p>
    <w:p w14:paraId="157B63CA" w14:textId="05B0697A" w:rsidR="003D06EA" w:rsidRDefault="00D723EA">
      <w:pPr>
        <w:pStyle w:val="Kommentaaritekst"/>
      </w:pPr>
      <w:r>
        <w:t xml:space="preserve">Palume viia </w:t>
      </w:r>
      <w:proofErr w:type="spellStart"/>
      <w:r>
        <w:t>p</w:t>
      </w:r>
      <w:r w:rsidR="003D06EA">
        <w:t>tk</w:t>
      </w:r>
      <w:proofErr w:type="spellEnd"/>
      <w:r w:rsidR="003D06EA">
        <w:t xml:space="preserve"> pealkiri nimetatud paragrahvidega kooskõlla. </w:t>
      </w:r>
    </w:p>
  </w:comment>
  <w:comment w:id="173" w:author="Kärt Voor [2]" w:date="2023-10-25T16:37:00Z" w:initials="KV">
    <w:p w14:paraId="626E512A" w14:textId="449C9EA6" w:rsidR="00692F70" w:rsidRDefault="00692F70">
      <w:pPr>
        <w:pStyle w:val="Kommentaaritekst"/>
      </w:pPr>
      <w:r>
        <w:rPr>
          <w:rStyle w:val="Kommentaariviide"/>
        </w:rPr>
        <w:annotationRef/>
      </w:r>
      <w:r>
        <w:t>Liiklusregister on andmekogu (LS § 173 lg 1), mis koosneb andmebaasidest (LS § 174 lg 1) ehk piisab, kui sätestada, et andmeid hoitakse liiklusregistris.</w:t>
      </w:r>
    </w:p>
  </w:comment>
  <w:comment w:id="175" w:author="Kärt Voor" w:date="2023-11-03T12:48:00Z" w:initials="KV">
    <w:p w14:paraId="064379E6" w14:textId="0D5CD50B" w:rsidR="001F1BFD" w:rsidRDefault="001F1BFD">
      <w:pPr>
        <w:pStyle w:val="Kommentaaritekst"/>
      </w:pPr>
      <w:r>
        <w:rPr>
          <w:rStyle w:val="Kommentaariviide"/>
        </w:rPr>
        <w:annotationRef/>
      </w:r>
      <w:bookmarkStart w:id="181" w:name="_Hlk149908219"/>
      <w:r>
        <w:t>Kui „mootorsõidukimaks“, mis hõlmab nii aastamaksu kui ka registreerimistasu, siis tuleb mõlemat koos nimetades kasutada „mootorsõidukimaks“. Palume § 23 pealkirja parandada.</w:t>
      </w:r>
      <w:bookmarkEnd w:id="181"/>
    </w:p>
  </w:comment>
  <w:comment w:id="182" w:author="Kärt Voor [2]" w:date="2023-10-27T13:10:00Z" w:initials="KV">
    <w:p w14:paraId="33FD9C82" w14:textId="395B5A06" w:rsidR="00E12C2F" w:rsidRDefault="00E12C2F">
      <w:pPr>
        <w:pStyle w:val="Kommentaaritekst"/>
      </w:pPr>
      <w:r>
        <w:rPr>
          <w:rStyle w:val="Kommentaariviide"/>
        </w:rPr>
        <w:annotationRef/>
      </w:r>
      <w:r>
        <w:t>Normist peab selguma, kas norm kohaldub nii aastamaksu kui ja registreerimistasu osas – vt palun eelnõu § 1.</w:t>
      </w:r>
    </w:p>
  </w:comment>
  <w:comment w:id="187" w:author="Kärt Voor" w:date="2023-11-06T11:08:00Z" w:initials="KV">
    <w:p w14:paraId="759AF983" w14:textId="6EBC46BF" w:rsidR="00E73055" w:rsidRDefault="00E73055">
      <w:pPr>
        <w:pStyle w:val="Kommentaaritekst"/>
      </w:pPr>
      <w:r>
        <w:rPr>
          <w:rStyle w:val="Kommentaariviide"/>
        </w:rPr>
        <w:annotationRef/>
      </w:r>
      <w:r w:rsidRPr="00E73055">
        <w:t xml:space="preserve">Kuivõrd MKS § 1 lg 2 sätestab, et </w:t>
      </w:r>
      <w:proofErr w:type="spellStart"/>
      <w:r w:rsidRPr="00E73055">
        <w:t>MKS-s</w:t>
      </w:r>
      <w:proofErr w:type="spellEnd"/>
      <w:r w:rsidRPr="00E73055">
        <w:t xml:space="preserve"> sätestatu</w:t>
      </w:r>
      <w:r w:rsidR="007F291C">
        <w:t>t</w:t>
      </w:r>
      <w:bookmarkStart w:id="188" w:name="_GoBack"/>
      <w:bookmarkEnd w:id="188"/>
      <w:r w:rsidRPr="00E73055">
        <w:t xml:space="preserve"> kohaldatakse kõikidele riiklikele maksudele, kui maksuseaduses või maksualase teabevahetuse seaduses ei ole sätestatud teisiti, siis palume eelnõus tagastamist puudutava regulatsiooni (EN § 10 lg 3, § 17 lg 2 ja § 24) osas luua selge süsteem, mida on vaja reguleerida käesolevas eelnõus ning mis on juba hõlmatud </w:t>
      </w:r>
      <w:proofErr w:type="spellStart"/>
      <w:r w:rsidRPr="00E73055">
        <w:t>MKS-ga</w:t>
      </w:r>
      <w:proofErr w:type="spellEnd"/>
      <w:r w:rsidRPr="00E73055">
        <w:t xml:space="preserve">. Näiteks peab volitusnormide (§ 10 lg 3 ja § 17 lg 2) osas olema selgitatud nende vajadust ja miks ei piisa MKS § 105 lg 1 alusel sätestatud mh ka tagastamist käsitlevast määrusest. Eelnõus puudub vajadus korrata juba </w:t>
      </w:r>
      <w:proofErr w:type="spellStart"/>
      <w:r w:rsidRPr="00E73055">
        <w:t>MKS-s</w:t>
      </w:r>
      <w:proofErr w:type="spellEnd"/>
      <w:r w:rsidRPr="00E73055">
        <w:t xml:space="preserve"> sätestatut.</w:t>
      </w:r>
    </w:p>
  </w:comment>
  <w:comment w:id="189" w:author="Kärt Voor [2]" w:date="2023-10-25T16:40:00Z" w:initials="KV">
    <w:p w14:paraId="79C815B6" w14:textId="7A10AFA9" w:rsidR="00692F70" w:rsidRDefault="00692F70">
      <w:pPr>
        <w:pStyle w:val="Kommentaaritekst"/>
      </w:pPr>
      <w:r>
        <w:rPr>
          <w:rStyle w:val="Kommentaariviide"/>
        </w:rPr>
        <w:annotationRef/>
      </w:r>
      <w:r>
        <w:t>Palun arvestada eelnõu § 10 lg 1 kohta tehtud märkust MKS kohaldamise kohta ja kõnealune lõige eelnõust välja jätta.</w:t>
      </w:r>
    </w:p>
  </w:comment>
  <w:comment w:id="193" w:author="Kärt Voor" w:date="2023-11-03T12:50:00Z" w:initials="KV">
    <w:p w14:paraId="76096E62" w14:textId="5874FC9E" w:rsidR="005B07B6" w:rsidRDefault="005B07B6">
      <w:pPr>
        <w:pStyle w:val="Kommentaaritekst"/>
      </w:pPr>
      <w:r>
        <w:rPr>
          <w:rStyle w:val="Kommentaariviide"/>
        </w:rPr>
        <w:annotationRef/>
      </w:r>
      <w:bookmarkStart w:id="196" w:name="_Hlk149908323"/>
      <w:r>
        <w:t xml:space="preserve">Palume üle vaadata, hetkel normis: isik kohustatud tasumata alates (puudu – mis ajast ja ka sõna „tasuma“). Palume EN parandada. </w:t>
      </w:r>
      <w:bookmarkEnd w:id="196"/>
    </w:p>
  </w:comment>
  <w:comment w:id="197" w:author="Kärt Voor [2]" w:date="2023-10-27T13:46:00Z" w:initials="KV">
    <w:p w14:paraId="4C859A2C" w14:textId="6ADBA6D3" w:rsidR="000B1F38" w:rsidRDefault="000B1F38">
      <w:pPr>
        <w:pStyle w:val="Kommentaaritekst"/>
      </w:pPr>
      <w:r>
        <w:rPr>
          <w:rStyle w:val="Kommentaariviide"/>
        </w:rPr>
        <w:annotationRef/>
      </w:r>
      <w:r>
        <w:t>Liigne paragrahvitähis.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983D1B" w15:done="0"/>
  <w15:commentEx w15:paraId="1100673F" w15:done="0"/>
  <w15:commentEx w15:paraId="66EB6D90" w15:done="0"/>
  <w15:commentEx w15:paraId="60703EEC" w15:done="0"/>
  <w15:commentEx w15:paraId="563415AF" w15:done="0"/>
  <w15:commentEx w15:paraId="3951A14D" w15:done="0"/>
  <w15:commentEx w15:paraId="6ED615F9" w15:done="0"/>
  <w15:commentEx w15:paraId="2C07DEB6" w15:done="0"/>
  <w15:commentEx w15:paraId="540ABD2C" w15:done="0"/>
  <w15:commentEx w15:paraId="2FFBA8A4" w15:done="0"/>
  <w15:commentEx w15:paraId="1640BAE6" w15:done="0"/>
  <w15:commentEx w15:paraId="0047C71C" w15:done="0"/>
  <w15:commentEx w15:paraId="5F9C21E9" w15:done="0"/>
  <w15:commentEx w15:paraId="1017BF3A" w15:done="0"/>
  <w15:commentEx w15:paraId="7A60A260" w15:done="0"/>
  <w15:commentEx w15:paraId="3F865A33" w15:done="0"/>
  <w15:commentEx w15:paraId="157B63CA" w15:done="0"/>
  <w15:commentEx w15:paraId="626E512A" w15:done="0"/>
  <w15:commentEx w15:paraId="064379E6" w15:done="0"/>
  <w15:commentEx w15:paraId="33FD9C82" w15:done="0"/>
  <w15:commentEx w15:paraId="759AF983" w15:done="0"/>
  <w15:commentEx w15:paraId="79C815B6" w15:done="0"/>
  <w15:commentEx w15:paraId="76096E62" w15:done="0"/>
  <w15:commentEx w15:paraId="4C859A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983D1B" w16cid:durableId="28F34108"/>
  <w16cid:commentId w16cid:paraId="1100673F" w16cid:durableId="28F33FE7"/>
  <w16cid:commentId w16cid:paraId="66EB6D90" w16cid:durableId="28EF6A73"/>
  <w16cid:commentId w16cid:paraId="60703EEC" w16cid:durableId="28EF41EA"/>
  <w16cid:commentId w16cid:paraId="563415AF" w16cid:durableId="28EF4371"/>
  <w16cid:commentId w16cid:paraId="3951A14D" w16cid:durableId="28EF5211"/>
  <w16cid:commentId w16cid:paraId="6ED615F9" w16cid:durableId="28EF5286"/>
  <w16cid:commentId w16cid:paraId="2C07DEB6" w16cid:durableId="28E1198F"/>
  <w16cid:commentId w16cid:paraId="540ABD2C" w16cid:durableId="28E64A5D"/>
  <w16cid:commentId w16cid:paraId="2FFBA8A4" w16cid:durableId="28EF57AB"/>
  <w16cid:commentId w16cid:paraId="1640BAE6" w16cid:durableId="28E11CE5"/>
  <w16cid:commentId w16cid:paraId="0047C71C" w16cid:durableId="28EF5D30"/>
  <w16cid:commentId w16cid:paraId="5F9C21E9" w16cid:durableId="28EF5A0B"/>
  <w16cid:commentId w16cid:paraId="1017BF3A" w16cid:durableId="28EF5F3D"/>
  <w16cid:commentId w16cid:paraId="7A60A260" w16cid:durableId="28EF68B8"/>
  <w16cid:commentId w16cid:paraId="3F865A33" w16cid:durableId="28F348CF"/>
  <w16cid:commentId w16cid:paraId="157B63CA" w16cid:durableId="28E3C14E"/>
  <w16cid:commentId w16cid:paraId="626E512A" w16cid:durableId="28E3C2B5"/>
  <w16cid:commentId w16cid:paraId="064379E6" w16cid:durableId="28EF6AB8"/>
  <w16cid:commentId w16cid:paraId="33FD9C82" w16cid:durableId="28E63537"/>
  <w16cid:commentId w16cid:paraId="759AF983" w16cid:durableId="28F347B5"/>
  <w16cid:commentId w16cid:paraId="79C815B6" w16cid:durableId="28E3C38E"/>
  <w16cid:commentId w16cid:paraId="76096E62" w16cid:durableId="28EF6B1C"/>
  <w16cid:commentId w16cid:paraId="4C859A2C" w16cid:durableId="28E63D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52AB" w14:textId="77777777" w:rsidR="00914B70" w:rsidRDefault="00914B70" w:rsidP="00004256">
      <w:r>
        <w:separator/>
      </w:r>
    </w:p>
  </w:endnote>
  <w:endnote w:type="continuationSeparator" w:id="0">
    <w:p w14:paraId="117704E5" w14:textId="77777777" w:rsidR="00914B70" w:rsidRDefault="00914B70" w:rsidP="0000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Century Gothic"/>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201" w:author="Kärt Voor [2]" w:date="2023-10-23T16:16:00Z"/>
  <w:sdt>
    <w:sdtPr>
      <w:id w:val="-841314659"/>
      <w:docPartObj>
        <w:docPartGallery w:val="Page Numbers (Bottom of Page)"/>
        <w:docPartUnique/>
      </w:docPartObj>
    </w:sdtPr>
    <w:sdtEndPr/>
    <w:sdtContent>
      <w:customXmlInsRangeEnd w:id="201"/>
      <w:p w14:paraId="3BA8CEFA" w14:textId="1E0F7184" w:rsidR="007829D7" w:rsidRDefault="007829D7">
        <w:pPr>
          <w:pStyle w:val="Jalus"/>
          <w:jc w:val="center"/>
          <w:rPr>
            <w:ins w:id="202" w:author="Kärt Voor [2]" w:date="2023-10-23T16:16:00Z"/>
          </w:rPr>
        </w:pPr>
        <w:ins w:id="203" w:author="Kärt Voor [2]" w:date="2023-10-23T16:16:00Z">
          <w:r>
            <w:fldChar w:fldCharType="begin"/>
          </w:r>
          <w:r>
            <w:instrText>PAGE   \* MERGEFORMAT</w:instrText>
          </w:r>
          <w:r>
            <w:fldChar w:fldCharType="separate"/>
          </w:r>
          <w:r>
            <w:t>2</w:t>
          </w:r>
          <w:r>
            <w:fldChar w:fldCharType="end"/>
          </w:r>
        </w:ins>
      </w:p>
      <w:customXmlInsRangeStart w:id="204" w:author="Kärt Voor [2]" w:date="2023-10-23T16:16:00Z"/>
    </w:sdtContent>
  </w:sdt>
  <w:customXmlInsRangeEnd w:id="204"/>
  <w:p w14:paraId="522A5E98" w14:textId="77777777" w:rsidR="007829D7" w:rsidRDefault="007829D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DC73C" w14:textId="77777777" w:rsidR="00914B70" w:rsidRDefault="00914B70" w:rsidP="00004256">
      <w:r>
        <w:separator/>
      </w:r>
    </w:p>
  </w:footnote>
  <w:footnote w:type="continuationSeparator" w:id="0">
    <w:p w14:paraId="41EDB913" w14:textId="77777777" w:rsidR="00914B70" w:rsidRDefault="00914B70" w:rsidP="00004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FCBE7" w14:textId="5D2620E0" w:rsidR="00004256" w:rsidRDefault="00004256" w:rsidP="00004256">
    <w:pPr>
      <w:pStyle w:val="Pis"/>
      <w:jc w:val="right"/>
    </w:pPr>
    <w:r>
      <w:t>EELNÕU</w:t>
    </w:r>
    <w:r w:rsidR="003903BE">
      <w:t xml:space="preserve">  </w:t>
    </w:r>
    <w:r w:rsidR="00F64BAF">
      <w:t>0</w:t>
    </w:r>
    <w:r w:rsidR="006878C2">
      <w:t>9</w:t>
    </w:r>
    <w:r w:rsidR="003E7B7D">
      <w:t>.</w:t>
    </w:r>
    <w:r w:rsidR="00F64BAF">
      <w:t>10</w:t>
    </w:r>
    <w:r w:rsidR="003E7B7D">
      <w:t>.2023</w:t>
    </w:r>
  </w:p>
  <w:p w14:paraId="04C93FA8" w14:textId="32F3070B" w:rsidR="00004256" w:rsidRDefault="00004256" w:rsidP="003E7B7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65307"/>
    <w:multiLevelType w:val="hybridMultilevel"/>
    <w:tmpl w:val="406E193A"/>
    <w:lvl w:ilvl="0" w:tplc="05E8DF4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2CC5ECC"/>
    <w:multiLevelType w:val="hybridMultilevel"/>
    <w:tmpl w:val="7F30BA0E"/>
    <w:lvl w:ilvl="0" w:tplc="B6FA090C">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ärt Voor">
    <w15:presenceInfo w15:providerId="None" w15:userId="Kärt Voor"/>
  </w15:person>
  <w15:person w15:author="Kärt Voor [2]">
    <w15:presenceInfo w15:providerId="AD" w15:userId="S-1-5-21-23267018-1296325175-649218145-875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375"/>
    <w:rsid w:val="00004256"/>
    <w:rsid w:val="000213E2"/>
    <w:rsid w:val="0002341A"/>
    <w:rsid w:val="00053898"/>
    <w:rsid w:val="00053E48"/>
    <w:rsid w:val="000628F0"/>
    <w:rsid w:val="000731AF"/>
    <w:rsid w:val="000B1F38"/>
    <w:rsid w:val="000B78A2"/>
    <w:rsid w:val="000D56C5"/>
    <w:rsid w:val="000E6E14"/>
    <w:rsid w:val="000F1B03"/>
    <w:rsid w:val="000F6818"/>
    <w:rsid w:val="0010442F"/>
    <w:rsid w:val="00114A60"/>
    <w:rsid w:val="00116D7A"/>
    <w:rsid w:val="0012232A"/>
    <w:rsid w:val="00123E24"/>
    <w:rsid w:val="00150350"/>
    <w:rsid w:val="001B7BC2"/>
    <w:rsid w:val="001C7C19"/>
    <w:rsid w:val="001D07D4"/>
    <w:rsid w:val="001D6FF2"/>
    <w:rsid w:val="001E58B8"/>
    <w:rsid w:val="001F1BFD"/>
    <w:rsid w:val="001F26BB"/>
    <w:rsid w:val="001F6000"/>
    <w:rsid w:val="001F711E"/>
    <w:rsid w:val="0020714F"/>
    <w:rsid w:val="002072A8"/>
    <w:rsid w:val="002115CC"/>
    <w:rsid w:val="002123C7"/>
    <w:rsid w:val="002164F2"/>
    <w:rsid w:val="00226FAF"/>
    <w:rsid w:val="00244315"/>
    <w:rsid w:val="00252541"/>
    <w:rsid w:val="002B409A"/>
    <w:rsid w:val="002B5343"/>
    <w:rsid w:val="002F5F66"/>
    <w:rsid w:val="00302341"/>
    <w:rsid w:val="00302C4F"/>
    <w:rsid w:val="003113BC"/>
    <w:rsid w:val="00321C8B"/>
    <w:rsid w:val="00330B98"/>
    <w:rsid w:val="00342814"/>
    <w:rsid w:val="00346BDB"/>
    <w:rsid w:val="00351757"/>
    <w:rsid w:val="003548AC"/>
    <w:rsid w:val="003642A2"/>
    <w:rsid w:val="00365022"/>
    <w:rsid w:val="003903BE"/>
    <w:rsid w:val="00392C72"/>
    <w:rsid w:val="003A320A"/>
    <w:rsid w:val="003A7B9D"/>
    <w:rsid w:val="003B4FC4"/>
    <w:rsid w:val="003B590D"/>
    <w:rsid w:val="003C1A4E"/>
    <w:rsid w:val="003C2621"/>
    <w:rsid w:val="003C7BE6"/>
    <w:rsid w:val="003D06EA"/>
    <w:rsid w:val="003E7B7D"/>
    <w:rsid w:val="004029B2"/>
    <w:rsid w:val="00414DAD"/>
    <w:rsid w:val="00421CB9"/>
    <w:rsid w:val="00434235"/>
    <w:rsid w:val="004347DB"/>
    <w:rsid w:val="0044025B"/>
    <w:rsid w:val="004458E7"/>
    <w:rsid w:val="00447270"/>
    <w:rsid w:val="004576D9"/>
    <w:rsid w:val="00482EA5"/>
    <w:rsid w:val="00485F32"/>
    <w:rsid w:val="0048788B"/>
    <w:rsid w:val="00494046"/>
    <w:rsid w:val="004959B6"/>
    <w:rsid w:val="00497C59"/>
    <w:rsid w:val="004C4ED0"/>
    <w:rsid w:val="004D5207"/>
    <w:rsid w:val="00511512"/>
    <w:rsid w:val="00523E98"/>
    <w:rsid w:val="005364D6"/>
    <w:rsid w:val="005442EF"/>
    <w:rsid w:val="005479D8"/>
    <w:rsid w:val="00560DCC"/>
    <w:rsid w:val="00584AF3"/>
    <w:rsid w:val="0058515F"/>
    <w:rsid w:val="00593873"/>
    <w:rsid w:val="005A379A"/>
    <w:rsid w:val="005B07B6"/>
    <w:rsid w:val="005F1759"/>
    <w:rsid w:val="005F2531"/>
    <w:rsid w:val="006008F1"/>
    <w:rsid w:val="00605D4E"/>
    <w:rsid w:val="00623AFA"/>
    <w:rsid w:val="0063449A"/>
    <w:rsid w:val="00640486"/>
    <w:rsid w:val="00652A43"/>
    <w:rsid w:val="0066684E"/>
    <w:rsid w:val="006878C2"/>
    <w:rsid w:val="00692F70"/>
    <w:rsid w:val="006C15D5"/>
    <w:rsid w:val="006C664A"/>
    <w:rsid w:val="006F0833"/>
    <w:rsid w:val="006F0F46"/>
    <w:rsid w:val="006F490E"/>
    <w:rsid w:val="007004B8"/>
    <w:rsid w:val="00714A75"/>
    <w:rsid w:val="007213DB"/>
    <w:rsid w:val="00730E64"/>
    <w:rsid w:val="007341D7"/>
    <w:rsid w:val="00737999"/>
    <w:rsid w:val="00743F7F"/>
    <w:rsid w:val="00752809"/>
    <w:rsid w:val="00762135"/>
    <w:rsid w:val="0077116E"/>
    <w:rsid w:val="00776C31"/>
    <w:rsid w:val="00782059"/>
    <w:rsid w:val="007829D7"/>
    <w:rsid w:val="00785EB0"/>
    <w:rsid w:val="00794640"/>
    <w:rsid w:val="007A1AFA"/>
    <w:rsid w:val="007A5E2A"/>
    <w:rsid w:val="007C1141"/>
    <w:rsid w:val="007C3D44"/>
    <w:rsid w:val="007C4BF8"/>
    <w:rsid w:val="007D129A"/>
    <w:rsid w:val="007D75DF"/>
    <w:rsid w:val="007E1868"/>
    <w:rsid w:val="007F1958"/>
    <w:rsid w:val="007F291C"/>
    <w:rsid w:val="0082586E"/>
    <w:rsid w:val="008263FD"/>
    <w:rsid w:val="00830F48"/>
    <w:rsid w:val="00834C51"/>
    <w:rsid w:val="00847140"/>
    <w:rsid w:val="008512F8"/>
    <w:rsid w:val="00853076"/>
    <w:rsid w:val="0085341E"/>
    <w:rsid w:val="00864214"/>
    <w:rsid w:val="00865106"/>
    <w:rsid w:val="0087314D"/>
    <w:rsid w:val="00894FB2"/>
    <w:rsid w:val="008A426B"/>
    <w:rsid w:val="008E77BE"/>
    <w:rsid w:val="008F1F37"/>
    <w:rsid w:val="008F5735"/>
    <w:rsid w:val="00914B70"/>
    <w:rsid w:val="00930809"/>
    <w:rsid w:val="00944E66"/>
    <w:rsid w:val="00957F7A"/>
    <w:rsid w:val="00964024"/>
    <w:rsid w:val="0097113D"/>
    <w:rsid w:val="00971367"/>
    <w:rsid w:val="00982E4A"/>
    <w:rsid w:val="00984159"/>
    <w:rsid w:val="00984247"/>
    <w:rsid w:val="009A6375"/>
    <w:rsid w:val="009A6D00"/>
    <w:rsid w:val="009C17D4"/>
    <w:rsid w:val="009D74FD"/>
    <w:rsid w:val="009E1736"/>
    <w:rsid w:val="009E368D"/>
    <w:rsid w:val="00A01E7F"/>
    <w:rsid w:val="00A12E4C"/>
    <w:rsid w:val="00A27C8B"/>
    <w:rsid w:val="00A45C2A"/>
    <w:rsid w:val="00A730E9"/>
    <w:rsid w:val="00A7362D"/>
    <w:rsid w:val="00AA1B7E"/>
    <w:rsid w:val="00AC6CAB"/>
    <w:rsid w:val="00AD1FF7"/>
    <w:rsid w:val="00AD2444"/>
    <w:rsid w:val="00AD42C9"/>
    <w:rsid w:val="00AE5713"/>
    <w:rsid w:val="00AE6563"/>
    <w:rsid w:val="00AF11C7"/>
    <w:rsid w:val="00B04CEE"/>
    <w:rsid w:val="00B12473"/>
    <w:rsid w:val="00B257A7"/>
    <w:rsid w:val="00B46370"/>
    <w:rsid w:val="00B46876"/>
    <w:rsid w:val="00B6351A"/>
    <w:rsid w:val="00B83F59"/>
    <w:rsid w:val="00BA4A3F"/>
    <w:rsid w:val="00BA67A3"/>
    <w:rsid w:val="00BD34D9"/>
    <w:rsid w:val="00BD5A4C"/>
    <w:rsid w:val="00BE13CF"/>
    <w:rsid w:val="00C026C9"/>
    <w:rsid w:val="00C06D04"/>
    <w:rsid w:val="00C06E3D"/>
    <w:rsid w:val="00C11543"/>
    <w:rsid w:val="00C17EEA"/>
    <w:rsid w:val="00C2292F"/>
    <w:rsid w:val="00C230DC"/>
    <w:rsid w:val="00C23BAF"/>
    <w:rsid w:val="00C252A8"/>
    <w:rsid w:val="00C2777F"/>
    <w:rsid w:val="00C31B4E"/>
    <w:rsid w:val="00C36570"/>
    <w:rsid w:val="00C37B3B"/>
    <w:rsid w:val="00C42238"/>
    <w:rsid w:val="00C57085"/>
    <w:rsid w:val="00C649FE"/>
    <w:rsid w:val="00C731C3"/>
    <w:rsid w:val="00C80830"/>
    <w:rsid w:val="00CA106E"/>
    <w:rsid w:val="00CA201A"/>
    <w:rsid w:val="00CC1EAD"/>
    <w:rsid w:val="00CC54C9"/>
    <w:rsid w:val="00CC7D78"/>
    <w:rsid w:val="00CD3406"/>
    <w:rsid w:val="00CF20CF"/>
    <w:rsid w:val="00D016A9"/>
    <w:rsid w:val="00D13939"/>
    <w:rsid w:val="00D2164F"/>
    <w:rsid w:val="00D5453B"/>
    <w:rsid w:val="00D57DB7"/>
    <w:rsid w:val="00D66389"/>
    <w:rsid w:val="00D723EA"/>
    <w:rsid w:val="00D81AD3"/>
    <w:rsid w:val="00D91A84"/>
    <w:rsid w:val="00D91DDC"/>
    <w:rsid w:val="00D928ED"/>
    <w:rsid w:val="00DD4C3E"/>
    <w:rsid w:val="00DD7760"/>
    <w:rsid w:val="00DE5999"/>
    <w:rsid w:val="00DF5F33"/>
    <w:rsid w:val="00E07B8C"/>
    <w:rsid w:val="00E125FC"/>
    <w:rsid w:val="00E12C2F"/>
    <w:rsid w:val="00E15853"/>
    <w:rsid w:val="00E27562"/>
    <w:rsid w:val="00E33704"/>
    <w:rsid w:val="00E42241"/>
    <w:rsid w:val="00E54FD3"/>
    <w:rsid w:val="00E723C1"/>
    <w:rsid w:val="00E72970"/>
    <w:rsid w:val="00E73055"/>
    <w:rsid w:val="00E756C8"/>
    <w:rsid w:val="00E76442"/>
    <w:rsid w:val="00E77638"/>
    <w:rsid w:val="00E77764"/>
    <w:rsid w:val="00E80DB9"/>
    <w:rsid w:val="00EA342A"/>
    <w:rsid w:val="00EA7D3F"/>
    <w:rsid w:val="00EC7B6E"/>
    <w:rsid w:val="00EE54DD"/>
    <w:rsid w:val="00EF242D"/>
    <w:rsid w:val="00F002FF"/>
    <w:rsid w:val="00F17BB7"/>
    <w:rsid w:val="00F26440"/>
    <w:rsid w:val="00F37EBB"/>
    <w:rsid w:val="00F54ACC"/>
    <w:rsid w:val="00F64BAF"/>
    <w:rsid w:val="00F73919"/>
    <w:rsid w:val="00F75E01"/>
    <w:rsid w:val="00F75E51"/>
    <w:rsid w:val="00F96690"/>
    <w:rsid w:val="00FA717E"/>
    <w:rsid w:val="00FB1866"/>
    <w:rsid w:val="00FB5960"/>
    <w:rsid w:val="00FF42E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82941"/>
  <w15:chartTrackingRefBased/>
  <w15:docId w15:val="{AFEEC990-DC2D-4150-A151-2866AFBB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paragraph" w:styleId="Pealkiri3">
    <w:name w:val="heading 3"/>
    <w:basedOn w:val="Normaallaad"/>
    <w:link w:val="Pealkiri3Mrk"/>
    <w:uiPriority w:val="9"/>
    <w:qFormat/>
    <w:rsid w:val="00971367"/>
    <w:pPr>
      <w:spacing w:before="100" w:beforeAutospacing="1" w:after="100" w:afterAutospacing="1"/>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004256"/>
    <w:pPr>
      <w:tabs>
        <w:tab w:val="center" w:pos="4536"/>
        <w:tab w:val="right" w:pos="9072"/>
      </w:tabs>
    </w:pPr>
  </w:style>
  <w:style w:type="character" w:customStyle="1" w:styleId="PisMrk">
    <w:name w:val="Päis Märk"/>
    <w:basedOn w:val="Liguvaikefont"/>
    <w:link w:val="Pis"/>
    <w:uiPriority w:val="99"/>
    <w:rsid w:val="00004256"/>
  </w:style>
  <w:style w:type="paragraph" w:styleId="Jalus">
    <w:name w:val="footer"/>
    <w:basedOn w:val="Normaallaad"/>
    <w:link w:val="JalusMrk"/>
    <w:uiPriority w:val="99"/>
    <w:unhideWhenUsed/>
    <w:rsid w:val="00004256"/>
    <w:pPr>
      <w:tabs>
        <w:tab w:val="center" w:pos="4536"/>
        <w:tab w:val="right" w:pos="9072"/>
      </w:tabs>
    </w:pPr>
  </w:style>
  <w:style w:type="character" w:customStyle="1" w:styleId="JalusMrk">
    <w:name w:val="Jalus Märk"/>
    <w:basedOn w:val="Liguvaikefont"/>
    <w:link w:val="Jalus"/>
    <w:uiPriority w:val="99"/>
    <w:rsid w:val="00004256"/>
  </w:style>
  <w:style w:type="character" w:styleId="Kommentaariviide">
    <w:name w:val="annotation reference"/>
    <w:basedOn w:val="Liguvaikefont"/>
    <w:uiPriority w:val="99"/>
    <w:semiHidden/>
    <w:unhideWhenUsed/>
    <w:rsid w:val="00982E4A"/>
    <w:rPr>
      <w:sz w:val="16"/>
      <w:szCs w:val="16"/>
    </w:rPr>
  </w:style>
  <w:style w:type="paragraph" w:styleId="Kommentaaritekst">
    <w:name w:val="annotation text"/>
    <w:basedOn w:val="Normaallaad"/>
    <w:link w:val="KommentaaritekstMrk"/>
    <w:uiPriority w:val="99"/>
    <w:unhideWhenUsed/>
    <w:rsid w:val="00982E4A"/>
    <w:rPr>
      <w:sz w:val="20"/>
      <w:szCs w:val="20"/>
    </w:rPr>
  </w:style>
  <w:style w:type="character" w:customStyle="1" w:styleId="KommentaaritekstMrk">
    <w:name w:val="Kommentaari tekst Märk"/>
    <w:basedOn w:val="Liguvaikefont"/>
    <w:link w:val="Kommentaaritekst"/>
    <w:uiPriority w:val="99"/>
    <w:rsid w:val="00982E4A"/>
    <w:rPr>
      <w:sz w:val="20"/>
      <w:szCs w:val="20"/>
    </w:rPr>
  </w:style>
  <w:style w:type="paragraph" w:styleId="Kommentaariteema">
    <w:name w:val="annotation subject"/>
    <w:basedOn w:val="Kommentaaritekst"/>
    <w:next w:val="Kommentaaritekst"/>
    <w:link w:val="KommentaariteemaMrk"/>
    <w:uiPriority w:val="99"/>
    <w:semiHidden/>
    <w:unhideWhenUsed/>
    <w:rsid w:val="00982E4A"/>
    <w:rPr>
      <w:b/>
      <w:bCs/>
    </w:rPr>
  </w:style>
  <w:style w:type="character" w:customStyle="1" w:styleId="KommentaariteemaMrk">
    <w:name w:val="Kommentaari teema Märk"/>
    <w:basedOn w:val="KommentaaritekstMrk"/>
    <w:link w:val="Kommentaariteema"/>
    <w:uiPriority w:val="99"/>
    <w:semiHidden/>
    <w:rsid w:val="00982E4A"/>
    <w:rPr>
      <w:b/>
      <w:bCs/>
      <w:sz w:val="20"/>
      <w:szCs w:val="20"/>
    </w:rPr>
  </w:style>
  <w:style w:type="paragraph" w:styleId="Jutumullitekst">
    <w:name w:val="Balloon Text"/>
    <w:basedOn w:val="Normaallaad"/>
    <w:link w:val="JutumullitekstMrk"/>
    <w:uiPriority w:val="99"/>
    <w:semiHidden/>
    <w:unhideWhenUsed/>
    <w:rsid w:val="00982E4A"/>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82E4A"/>
    <w:rPr>
      <w:rFonts w:ascii="Segoe UI" w:hAnsi="Segoe UI" w:cs="Segoe UI"/>
      <w:sz w:val="18"/>
      <w:szCs w:val="18"/>
    </w:rPr>
  </w:style>
  <w:style w:type="character" w:customStyle="1" w:styleId="tyhik">
    <w:name w:val="tyhik"/>
    <w:basedOn w:val="Liguvaikefont"/>
    <w:rsid w:val="00982E4A"/>
  </w:style>
  <w:style w:type="paragraph" w:styleId="Redaktsioon">
    <w:name w:val="Revision"/>
    <w:hidden/>
    <w:uiPriority w:val="99"/>
    <w:semiHidden/>
    <w:rsid w:val="00971367"/>
  </w:style>
  <w:style w:type="character" w:customStyle="1" w:styleId="Pealkiri3Mrk">
    <w:name w:val="Pealkiri 3 Märk"/>
    <w:basedOn w:val="Liguvaikefont"/>
    <w:link w:val="Pealkiri3"/>
    <w:uiPriority w:val="9"/>
    <w:rsid w:val="00971367"/>
    <w:rPr>
      <w:rFonts w:eastAsia="Times New Roman" w:cs="Times New Roman"/>
      <w:b/>
      <w:bCs/>
      <w:sz w:val="27"/>
      <w:szCs w:val="27"/>
      <w:lang w:eastAsia="et-EE"/>
    </w:rPr>
  </w:style>
  <w:style w:type="character" w:styleId="Tugev">
    <w:name w:val="Strong"/>
    <w:basedOn w:val="Liguvaikefont"/>
    <w:uiPriority w:val="22"/>
    <w:qFormat/>
    <w:rsid w:val="00971367"/>
    <w:rPr>
      <w:b/>
      <w:bCs/>
    </w:rPr>
  </w:style>
  <w:style w:type="paragraph" w:styleId="Normaallaadveeb">
    <w:name w:val="Normal (Web)"/>
    <w:basedOn w:val="Normaallaad"/>
    <w:uiPriority w:val="99"/>
    <w:semiHidden/>
    <w:unhideWhenUsed/>
    <w:rsid w:val="00971367"/>
    <w:pPr>
      <w:spacing w:before="100" w:beforeAutospacing="1" w:after="100" w:afterAutospacing="1"/>
    </w:pPr>
    <w:rPr>
      <w:rFonts w:eastAsia="Times New Roman" w:cs="Times New Roman"/>
      <w:szCs w:val="24"/>
      <w:lang w:eastAsia="et-EE"/>
    </w:rPr>
  </w:style>
  <w:style w:type="paragraph" w:styleId="Loendilik">
    <w:name w:val="List Paragraph"/>
    <w:basedOn w:val="Normaallaad"/>
    <w:uiPriority w:val="34"/>
    <w:qFormat/>
    <w:rsid w:val="00F17B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475707">
      <w:bodyDiv w:val="1"/>
      <w:marLeft w:val="0"/>
      <w:marRight w:val="0"/>
      <w:marTop w:val="0"/>
      <w:marBottom w:val="0"/>
      <w:divBdr>
        <w:top w:val="none" w:sz="0" w:space="0" w:color="auto"/>
        <w:left w:val="none" w:sz="0" w:space="0" w:color="auto"/>
        <w:bottom w:val="none" w:sz="0" w:space="0" w:color="auto"/>
        <w:right w:val="none" w:sz="0" w:space="0" w:color="auto"/>
      </w:divBdr>
    </w:div>
    <w:div w:id="172734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E9652-D184-49BD-BEE4-37C555D3B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2982</Words>
  <Characters>17297</Characters>
  <Application>Microsoft Office Word</Application>
  <DocSecurity>0</DocSecurity>
  <Lines>144</Lines>
  <Paragraphs>40</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20239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Mets</dc:creator>
  <cp:keywords/>
  <dc:description/>
  <cp:lastModifiedBy>Kärt Voor</cp:lastModifiedBy>
  <cp:revision>38</cp:revision>
  <dcterms:created xsi:type="dcterms:W3CDTF">2023-10-18T07:37:00Z</dcterms:created>
  <dcterms:modified xsi:type="dcterms:W3CDTF">2023-11-06T11:36:00Z</dcterms:modified>
</cp:coreProperties>
</file>